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5AFB2A57" w:rsidR="000331A6" w:rsidRPr="00925E0B" w:rsidRDefault="000331A6">
      <w:pPr>
        <w:rPr>
          <w:b/>
          <w:sz w:val="28"/>
          <w:szCs w:val="28"/>
        </w:rPr>
      </w:pPr>
      <w:r w:rsidRPr="00925E0B">
        <w:rPr>
          <w:b/>
          <w:sz w:val="28"/>
          <w:szCs w:val="28"/>
        </w:rPr>
        <w:t>PI Name:</w:t>
      </w:r>
      <w:r w:rsidR="001C2554">
        <w:rPr>
          <w:b/>
          <w:sz w:val="28"/>
          <w:szCs w:val="28"/>
        </w:rPr>
        <w:t xml:space="preserve"> </w:t>
      </w:r>
      <w:r w:rsidR="003536C7">
        <w:rPr>
          <w:b/>
          <w:sz w:val="28"/>
          <w:szCs w:val="28"/>
        </w:rPr>
        <w:t>Tamara Powers</w:t>
      </w:r>
      <w:ins w:id="0" w:author="Andrew" w:date="2017-01-12T17:45:00Z">
        <w:r w:rsidR="000162F2">
          <w:rPr>
            <w:b/>
            <w:sz w:val="28"/>
            <w:szCs w:val="28"/>
          </w:rPr>
          <w:t>, Texas A&amp;M</w:t>
        </w:r>
      </w:ins>
    </w:p>
    <w:p w14:paraId="11A9F80A" w14:textId="6E36A9DC" w:rsidR="00BF3D80" w:rsidRDefault="00760C9B">
      <w:r>
        <w:rPr>
          <w:b/>
          <w:sz w:val="28"/>
        </w:rPr>
        <w:t>Science</w:t>
      </w:r>
      <w:r w:rsidR="000331A6" w:rsidRPr="000331A6">
        <w:rPr>
          <w:b/>
          <w:sz w:val="28"/>
        </w:rPr>
        <w:t xml:space="preserve"> Education Title</w:t>
      </w:r>
      <w:r w:rsidR="000331A6">
        <w:t xml:space="preserve"> </w:t>
      </w:r>
      <w:r w:rsidR="00E14EA3">
        <w:t>Evan’s Method</w:t>
      </w:r>
      <w:r w:rsidR="003F3812">
        <w:t>: An NMR Technique to Quantify the Number of Unpaired Electrons in Metal Complexe</w:t>
      </w:r>
      <w:r w:rsidR="00136F77">
        <w:t>s</w:t>
      </w:r>
    </w:p>
    <w:p w14:paraId="3B5C00D0" w14:textId="439941EA" w:rsidR="003F3812" w:rsidRDefault="000331A6">
      <w:pPr>
        <w:rPr>
          <w:b/>
          <w:sz w:val="28"/>
        </w:rPr>
      </w:pPr>
      <w:r w:rsidRPr="000331A6">
        <w:rPr>
          <w:b/>
          <w:sz w:val="28"/>
        </w:rPr>
        <w:t xml:space="preserve">Overview </w:t>
      </w:r>
    </w:p>
    <w:p w14:paraId="302F4251" w14:textId="200FFC5D" w:rsidR="009B1A88" w:rsidRPr="009B1A88" w:rsidRDefault="009B1A88">
      <w:pPr>
        <w:rPr>
          <w:b/>
          <w:i/>
        </w:rPr>
      </w:pPr>
      <w:r w:rsidRPr="009B1A88">
        <w:rPr>
          <w:b/>
          <w:i/>
        </w:rPr>
        <w:t>Magnetic Susceptibility</w:t>
      </w:r>
    </w:p>
    <w:p w14:paraId="6408109B" w14:textId="176557CD" w:rsidR="003F3812" w:rsidRDefault="003F3812" w:rsidP="001C03A2">
      <w:pPr>
        <w:jc w:val="both"/>
      </w:pPr>
      <w:r>
        <w:t xml:space="preserve">While most organic molecules are diamagnetic, having all electrons paired up in bonds, many transition metal complexes are paramagnetic, having ground states that have unpaired electrons. </w:t>
      </w:r>
      <w:del w:id="1" w:author="Andrew" w:date="2017-01-12T17:51:00Z">
        <w:r w:rsidDel="000162F2">
          <w:delText xml:space="preserve">You </w:delText>
        </w:r>
      </w:del>
      <w:ins w:id="2" w:author="Andrew" w:date="2017-01-12T17:51:00Z">
        <w:r w:rsidR="000162F2">
          <w:t>One</w:t>
        </w:r>
        <w:r w:rsidR="000162F2">
          <w:t xml:space="preserve"> </w:t>
        </w:r>
      </w:ins>
      <w:r>
        <w:t>may recall Hund’s rule (from general chemistry) which states that for orbitals of similar energies, electrons will fill the orbitals to maxi</w:t>
      </w:r>
      <w:r w:rsidR="00F75EB2">
        <w:t>mize the</w:t>
      </w:r>
      <w:r>
        <w:t xml:space="preserve"> number of unpaired electrons before pairing</w:t>
      </w:r>
      <w:del w:id="3" w:author="Andrew" w:date="2017-01-12T17:51:00Z">
        <w:r w:rsidDel="000162F2">
          <w:delText xml:space="preserve"> up</w:delText>
        </w:r>
      </w:del>
      <w:r>
        <w:t xml:space="preserve">. Transition metals have partially populated d-orbitals whose energies are perturbed to varying extents by coordination of ligands to the metal. Thus, the </w:t>
      </w:r>
      <w:r w:rsidR="00D1724B">
        <w:t>d-orbitals reside in close energy to one another, but are not all degenerate. This allows for complexes to be diamagnetic</w:t>
      </w:r>
      <w:r w:rsidR="001C03A2">
        <w:t>, with all electrons paired</w:t>
      </w:r>
      <w:del w:id="4" w:author="Andrew" w:date="2017-01-12T17:51:00Z">
        <w:r w:rsidR="001C03A2" w:rsidDel="000162F2">
          <w:delText xml:space="preserve"> up</w:delText>
        </w:r>
      </w:del>
      <w:r w:rsidR="001C03A2">
        <w:t>,</w:t>
      </w:r>
      <w:r w:rsidR="00D1724B">
        <w:t xml:space="preserve"> or paramagnetic</w:t>
      </w:r>
      <w:r w:rsidR="001C03A2">
        <w:t>, with unpaired electrons</w:t>
      </w:r>
      <w:r w:rsidR="00D1724B">
        <w:t xml:space="preserve">. </w:t>
      </w:r>
    </w:p>
    <w:p w14:paraId="7985D9E3" w14:textId="1D4ECEBF" w:rsidR="003F3812" w:rsidRDefault="00D1724B" w:rsidP="001C03A2">
      <w:pPr>
        <w:jc w:val="both"/>
      </w:pPr>
      <w:r>
        <w:t>Knowing the number of unpaired electrons in a metal complex can provide clues into the oxidation-state and geometry of the metal complex, as well as into the ligand field (crystal field) strength of the ligands. These properties greatly impact the spectroscopy and reactivity of transition metal complexes, and so are important to understand.</w:t>
      </w:r>
    </w:p>
    <w:p w14:paraId="2EF9F724" w14:textId="67F0BDDB" w:rsidR="00D1724B" w:rsidRDefault="0093686C" w:rsidP="001C03A2">
      <w:pPr>
        <w:jc w:val="both"/>
      </w:pPr>
      <w:r>
        <w:t>One way to “count” the number of unpaired electrons is to measure the magnetic susceptibility</w:t>
      </w:r>
      <w:r w:rsidR="00401165">
        <w:t xml:space="preserve">, </w:t>
      </w:r>
      <w:r w:rsidR="00401165">
        <w:rPr>
          <w:rFonts w:ascii="Symbol" w:hAnsi="Symbol"/>
        </w:rPr>
        <w:t></w:t>
      </w:r>
      <w:r w:rsidR="00401165">
        <w:t xml:space="preserve">, </w:t>
      </w:r>
      <w:r>
        <w:t xml:space="preserve">of the coordination compound. Magnetic susceptibility is the measure of magnetization of a material (or compound) when placed in an applied magnetic field. </w:t>
      </w:r>
      <w:r w:rsidR="00F75EB2">
        <w:t>Paired electrons</w:t>
      </w:r>
      <w:r>
        <w:t xml:space="preserve"> are slightly repelled by an applied magnetic field</w:t>
      </w:r>
      <w:r w:rsidR="00401165">
        <w:t>, and this repulsion increases linearly as the strength of the magnetic field increases</w:t>
      </w:r>
      <w:r>
        <w:t>. On the other hand, unpaired electrons are attracted</w:t>
      </w:r>
      <w:r w:rsidR="001A4CFB">
        <w:t xml:space="preserve"> (to a larger extent)</w:t>
      </w:r>
      <w:r>
        <w:t xml:space="preserve"> to a magnetic field</w:t>
      </w:r>
      <w:r w:rsidR="00401165">
        <w:t xml:space="preserve">, and the attraction increases linearly with magnetic field strength. </w:t>
      </w:r>
      <w:r w:rsidR="001A4CFB">
        <w:t>Therefore, any compound with unpaired electrons will be attracted to a magnetic field.</w:t>
      </w:r>
      <w:hyperlink w:anchor="_ENREF_1" w:tooltip="Miessler, 2014 #2851" w:history="1">
        <w:r w:rsidR="004A0A08">
          <w:fldChar w:fldCharType="begin"/>
        </w:r>
        <w:r w:rsidR="004A0A08">
          <w:instrText xml:space="preserve"> ADDIN EN.CITE &lt;EndNote&gt;&lt;Cite&gt;&lt;Author&gt;miessler&lt;/Author&gt;&lt;Year&gt;2014&lt;/Year&gt;&lt;RecNum&gt;2851&lt;/RecNum&gt;&lt;DisplayText&gt;&lt;style face="superscript"&gt;1&lt;/style&gt;&lt;/DisplayText&gt;&lt;record&gt;&lt;rec-number&gt;2851&lt;/rec-number&gt;&lt;foreign-keys&gt;&lt;key app="EN" db-id="wtpdrfzw4tafeoedvt0pf29rzzzx5asd9vap"&gt;2851&lt;/key&gt;&lt;/foreign-keys&gt;&lt;ref-type name="Book Section"&gt;5&lt;/ref-type&gt;&lt;contributors&gt;&lt;authors&gt;&lt;author&gt;Miessler, Gary L.&lt;/author&gt;&lt;author&gt;Fischer, Paul J.&lt;/author&gt;&lt;author&gt;Tarr, Donald A.&lt;/author&gt;&lt;/authors&gt;&lt;/contributors&gt;&lt;titles&gt;&lt;title&gt;Inorganic Chemistry&lt;/title&gt;&lt;/titles&gt;&lt;edition&gt;5&lt;/edition&gt;&lt;section&gt;10&lt;/section&gt;&lt;dates&gt;&lt;year&gt;2014&lt;/year&gt;&lt;/dates&gt;&lt;publisher&gt;Pearson&lt;/publisher&gt;&lt;urls&gt;&lt;/urls&gt;&lt;/record&gt;&lt;/Cite&gt;&lt;/EndNote&gt;</w:instrText>
        </w:r>
        <w:r w:rsidR="004A0A08">
          <w:fldChar w:fldCharType="separate"/>
        </w:r>
        <w:r w:rsidR="004A0A08" w:rsidRPr="008C2A2D">
          <w:rPr>
            <w:noProof/>
            <w:vertAlign w:val="superscript"/>
          </w:rPr>
          <w:t>1</w:t>
        </w:r>
        <w:r w:rsidR="004A0A08">
          <w:fldChar w:fldCharType="end"/>
        </w:r>
      </w:hyperlink>
      <w:r w:rsidR="001A4CFB">
        <w:t xml:space="preserve"> </w:t>
      </w:r>
    </w:p>
    <w:p w14:paraId="0B5C13A0" w14:textId="36BDA83A" w:rsidR="00401165" w:rsidRDefault="001C03A2" w:rsidP="001C03A2">
      <w:pPr>
        <w:jc w:val="both"/>
      </w:pPr>
      <w:r>
        <w:t>Wh</w:t>
      </w:r>
      <w:r w:rsidR="00F75EB2">
        <w:t>en</w:t>
      </w:r>
      <w:r>
        <w:t xml:space="preserve"> we measure the magnetic susceptibility, we obtain information on the number of unpaired electrons from the magnetic moment, </w:t>
      </w:r>
      <w:r w:rsidRPr="00401165">
        <w:rPr>
          <w:rFonts w:ascii="Symbol" w:hAnsi="Symbol"/>
        </w:rPr>
        <w:t></w:t>
      </w:r>
      <w:r>
        <w:rPr>
          <w:rFonts w:ascii="Symbol" w:hAnsi="Symbol"/>
        </w:rPr>
        <w:t></w:t>
      </w:r>
      <w:r>
        <w:rPr>
          <w:rFonts w:ascii="Symbol" w:hAnsi="Symbol"/>
        </w:rPr>
        <w:t></w:t>
      </w:r>
      <w:r w:rsidR="00401165">
        <w:t>The magnetic susceptibility is related to the magnetic moment</w:t>
      </w:r>
      <w:del w:id="5" w:author="Andrew" w:date="2017-01-12T17:56:00Z">
        <w:r w:rsidR="00401165" w:rsidDel="000162F2">
          <w:delText xml:space="preserve">, </w:delText>
        </w:r>
        <w:r w:rsidR="00401165" w:rsidRPr="00401165" w:rsidDel="000162F2">
          <w:rPr>
            <w:rFonts w:ascii="Symbol" w:hAnsi="Symbol"/>
          </w:rPr>
          <w:delText></w:delText>
        </w:r>
      </w:del>
      <w:r>
        <w:t xml:space="preserve"> by </w:t>
      </w:r>
      <w:r w:rsidR="00FB1A86" w:rsidRPr="000162F2">
        <w:rPr>
          <w:b/>
          <w:rPrChange w:id="6" w:author="Andrew" w:date="2017-01-12T17:56:00Z">
            <w:rPr/>
          </w:rPrChange>
        </w:rPr>
        <w:t>E</w:t>
      </w:r>
      <w:r w:rsidRPr="000162F2">
        <w:rPr>
          <w:b/>
          <w:rPrChange w:id="7" w:author="Andrew" w:date="2017-01-12T17:56:00Z">
            <w:rPr/>
          </w:rPrChange>
        </w:rPr>
        <w:t>q</w:t>
      </w:r>
      <w:r w:rsidR="00505650" w:rsidRPr="000162F2">
        <w:rPr>
          <w:b/>
          <w:rPrChange w:id="8" w:author="Andrew" w:date="2017-01-12T17:56:00Z">
            <w:rPr/>
          </w:rPrChange>
        </w:rPr>
        <w:t>uatio</w:t>
      </w:r>
      <w:r w:rsidRPr="000162F2">
        <w:rPr>
          <w:b/>
          <w:rPrChange w:id="9" w:author="Andrew" w:date="2017-01-12T17:56:00Z">
            <w:rPr/>
          </w:rPrChange>
        </w:rPr>
        <w:t>n 1</w:t>
      </w:r>
      <w:r>
        <w:t>:</w:t>
      </w:r>
      <w:hyperlink w:anchor="_ENREF_2" w:tooltip="Drago, 1992 #2850" w:history="1">
        <w:r w:rsidR="004A0A08">
          <w:fldChar w:fldCharType="begin"/>
        </w:r>
        <w:r w:rsidR="004A0A08">
          <w:instrText xml:space="preserve"> ADDIN EN.CITE &lt;EndNote&gt;&lt;Cite&gt;&lt;Author&gt;Drago&lt;/Author&gt;&lt;Year&gt;1992&lt;/Year&gt;&lt;RecNum&gt;2850&lt;/RecNum&gt;&lt;DisplayText&gt;&lt;style face="superscript"&gt;2&lt;/style&gt;&lt;/DisplayText&gt;&lt;record&gt;&lt;rec-number&gt;2850&lt;/rec-number&gt;&lt;foreign-keys&gt;&lt;key app="EN" db-id="wtpdrfzw4tafeoedvt0pf29rzzzx5asd9vap"&gt;2850&lt;/key&gt;&lt;/foreign-keys&gt;&lt;ref-type name="Book Section"&gt;5&lt;/ref-type&gt;&lt;contributors&gt;&lt;authors&gt;&lt;author&gt;Drago, R. S.&lt;/author&gt;&lt;/authors&gt;&lt;/contributors&gt;&lt;titles&gt;&lt;title&gt;Physical Methods for Chemists&lt;/title&gt;&lt;/titles&gt;&lt;edition&gt;2&lt;/edition&gt;&lt;section&gt;11&lt;/section&gt;&lt;dates&gt;&lt;year&gt;1992&lt;/year&gt;&lt;/dates&gt;&lt;publisher&gt;Saunders College Publishing&lt;/publisher&gt;&lt;urls&gt;&lt;/urls&gt;&lt;/record&gt;&lt;/Cite&gt;&lt;/EndNote&gt;</w:instrText>
        </w:r>
        <w:r w:rsidR="004A0A08">
          <w:fldChar w:fldCharType="separate"/>
        </w:r>
        <w:r w:rsidR="004A0A08" w:rsidRPr="008C2A2D">
          <w:rPr>
            <w:noProof/>
            <w:vertAlign w:val="superscript"/>
          </w:rPr>
          <w:t>2</w:t>
        </w:r>
        <w:r w:rsidR="004A0A08">
          <w:fldChar w:fldCharType="end"/>
        </w:r>
      </w:hyperlink>
    </w:p>
    <w:p w14:paraId="3C5C3269" w14:textId="53C6A2A6" w:rsidR="00401165" w:rsidRDefault="00401165" w:rsidP="001C03A2">
      <w:pPr>
        <w:jc w:val="right"/>
      </w:pPr>
      <m:oMath>
        <m:r>
          <w:rPr>
            <w:rFonts w:ascii="Cambria Math" w:hAnsi="Cambria Math"/>
          </w:rPr>
          <m:t>μ=</m:t>
        </m:r>
        <m:rad>
          <m:radPr>
            <m:degHide m:val="1"/>
            <m:ctrlPr>
              <w:rPr>
                <w:rFonts w:ascii="Cambria Math" w:hAnsi="Cambria Math"/>
                <w:i/>
              </w:rPr>
            </m:ctrlPr>
          </m:radPr>
          <m:deg/>
          <m:e>
            <m:r>
              <w:rPr>
                <w:rFonts w:ascii="Cambria Math" w:hAnsi="Cambria Math"/>
              </w:rPr>
              <m:t>8(</m:t>
            </m:r>
            <m:sSub>
              <m:sSubPr>
                <m:ctrlPr>
                  <w:rPr>
                    <w:rFonts w:ascii="Cambria Math" w:hAnsi="Cambria Math"/>
                    <w:i/>
                  </w:rPr>
                </m:ctrlPr>
              </m:sSubPr>
              <m:e>
                <m:r>
                  <w:rPr>
                    <w:rFonts w:ascii="Cambria Math" w:hAnsi="Cambria Math"/>
                  </w:rPr>
                  <m:t>χ</m:t>
                </m:r>
              </m:e>
              <m:sub>
                <m:r>
                  <w:rPr>
                    <w:rFonts w:ascii="Cambria Math" w:hAnsi="Cambria Math"/>
                  </w:rPr>
                  <m:t>M</m:t>
                </m:r>
              </m:sub>
            </m:sSub>
            <m:r>
              <w:rPr>
                <w:rFonts w:ascii="Cambria Math" w:hAnsi="Cambria Math"/>
              </w:rPr>
              <m:t>T)</m:t>
            </m:r>
          </m:e>
        </m:rad>
      </m:oMath>
      <w:r w:rsidR="001C03A2">
        <w:rPr>
          <w:rFonts w:eastAsiaTheme="minorEastAsia"/>
        </w:rPr>
        <w:t xml:space="preserve">                                                                                                                                  (1)</w:t>
      </w:r>
    </w:p>
    <w:p w14:paraId="4D10D531" w14:textId="782A36C7" w:rsidR="00B1576E" w:rsidRDefault="001F067B" w:rsidP="00B1576E">
      <w:pPr>
        <w:spacing w:after="0"/>
        <w:ind w:left="1354" w:hanging="720"/>
        <w:rPr>
          <w:rFonts w:ascii="Symbol" w:hAnsi="Symbol"/>
        </w:rPr>
      </w:pPr>
      <w:r>
        <w:rPr>
          <w:rFonts w:asciiTheme="majorHAnsi" w:hAnsiTheme="majorHAnsi"/>
        </w:rPr>
        <w:t xml:space="preserve">The constant </w:t>
      </w:r>
      <m:oMath>
        <m:rad>
          <m:radPr>
            <m:degHide m:val="1"/>
            <m:ctrlPr>
              <w:rPr>
                <w:rFonts w:ascii="Cambria Math" w:hAnsi="Cambria Math"/>
                <w:i/>
              </w:rPr>
            </m:ctrlPr>
          </m:radPr>
          <m:deg/>
          <m:e>
            <m:r>
              <w:rPr>
                <w:rFonts w:ascii="Cambria Math" w:hAnsi="Cambria Math"/>
              </w:rPr>
              <m:t>8</m:t>
            </m:r>
          </m:e>
        </m:rad>
      </m:oMath>
      <w:r w:rsidR="006F5C33">
        <w:rPr>
          <w:rFonts w:eastAsiaTheme="minorEastAsia"/>
        </w:rPr>
        <w:t xml:space="preserve"> </w:t>
      </w:r>
      <w:r>
        <w:rPr>
          <w:rFonts w:asciiTheme="majorHAnsi" w:hAnsiTheme="majorHAnsi"/>
        </w:rPr>
        <w:t xml:space="preserve"> = [(3k</w:t>
      </w:r>
      <w:r w:rsidR="008C2A2D" w:rsidRPr="00B1576E">
        <w:rPr>
          <w:rFonts w:asciiTheme="majorHAnsi" w:hAnsiTheme="majorHAnsi"/>
          <w:vertAlign w:val="subscript"/>
        </w:rPr>
        <w:t>B</w:t>
      </w:r>
      <w:r>
        <w:rPr>
          <w:rFonts w:asciiTheme="majorHAnsi" w:hAnsiTheme="majorHAnsi"/>
        </w:rPr>
        <w:t>)/N</w:t>
      </w:r>
      <w:r w:rsidRPr="00B1576E">
        <w:rPr>
          <w:rFonts w:ascii="Symbol" w:hAnsi="Symbol"/>
        </w:rPr>
        <w:t></w:t>
      </w:r>
      <w:r w:rsidRPr="00B1576E">
        <w:rPr>
          <w:rFonts w:asciiTheme="majorHAnsi" w:hAnsiTheme="majorHAnsi"/>
          <w:vertAlign w:val="superscript"/>
        </w:rPr>
        <w:t>2</w:t>
      </w:r>
      <w:r>
        <w:rPr>
          <w:rFonts w:asciiTheme="majorHAnsi" w:hAnsiTheme="majorHAnsi"/>
        </w:rPr>
        <w:t xml:space="preserve">)], where </w:t>
      </w:r>
      <w:r w:rsidRPr="000C0017">
        <w:rPr>
          <w:rFonts w:ascii="Symbol" w:hAnsi="Symbol"/>
        </w:rPr>
        <w:t></w:t>
      </w:r>
      <w:r>
        <w:rPr>
          <w:rFonts w:asciiTheme="majorHAnsi" w:hAnsiTheme="majorHAnsi"/>
        </w:rPr>
        <w:t xml:space="preserve"> = Bohr magneton of the electron (</w:t>
      </w:r>
      <w:commentRangeStart w:id="10"/>
      <w:r>
        <w:rPr>
          <w:rFonts w:asciiTheme="majorHAnsi" w:hAnsiTheme="majorHAnsi"/>
        </w:rPr>
        <w:t>0.93 x 10</w:t>
      </w:r>
      <w:r w:rsidRPr="00B1576E">
        <w:rPr>
          <w:rFonts w:asciiTheme="majorHAnsi" w:hAnsiTheme="majorHAnsi"/>
          <w:vertAlign w:val="superscript"/>
        </w:rPr>
        <w:t xml:space="preserve">-20 </w:t>
      </w:r>
      <w:r>
        <w:rPr>
          <w:rFonts w:asciiTheme="majorHAnsi" w:hAnsiTheme="majorHAnsi"/>
        </w:rPr>
        <w:t>erg gauss</w:t>
      </w:r>
      <w:r w:rsidRPr="00B1576E">
        <w:rPr>
          <w:rFonts w:asciiTheme="majorHAnsi" w:hAnsiTheme="majorHAnsi"/>
          <w:vertAlign w:val="superscript"/>
        </w:rPr>
        <w:t>-1</w:t>
      </w:r>
      <w:commentRangeEnd w:id="10"/>
      <w:r w:rsidR="00B841BA">
        <w:rPr>
          <w:rStyle w:val="CommentReference"/>
        </w:rPr>
        <w:commentReference w:id="10"/>
      </w:r>
      <w:r>
        <w:rPr>
          <w:rFonts w:asciiTheme="majorHAnsi" w:hAnsiTheme="majorHAnsi"/>
        </w:rPr>
        <w:t>), N = Avogadro’s number, and k</w:t>
      </w:r>
      <w:r w:rsidR="008C2A2D" w:rsidRPr="00B1576E">
        <w:rPr>
          <w:rFonts w:asciiTheme="majorHAnsi" w:hAnsiTheme="majorHAnsi"/>
          <w:vertAlign w:val="subscript"/>
        </w:rPr>
        <w:t>B</w:t>
      </w:r>
      <w:r>
        <w:rPr>
          <w:rFonts w:asciiTheme="majorHAnsi" w:hAnsiTheme="majorHAnsi"/>
        </w:rPr>
        <w:t xml:space="preserve"> = </w:t>
      </w:r>
      <w:r w:rsidR="00932FB0">
        <w:rPr>
          <w:rFonts w:asciiTheme="majorHAnsi" w:hAnsiTheme="majorHAnsi"/>
        </w:rPr>
        <w:t>Boltzmann constant</w:t>
      </w:r>
    </w:p>
    <w:p w14:paraId="10048E5A" w14:textId="0595E84C" w:rsidR="00401165" w:rsidRDefault="00401165" w:rsidP="00B1576E">
      <w:pPr>
        <w:ind w:left="630"/>
      </w:pPr>
      <w:r>
        <w:rPr>
          <w:rFonts w:ascii="Symbol" w:hAnsi="Symbol"/>
        </w:rPr>
        <w:t></w:t>
      </w:r>
      <w:r w:rsidR="00263400">
        <w:rPr>
          <w:rFonts w:ascii="Symbol" w:hAnsi="Symbol"/>
          <w:vertAlign w:val="subscript"/>
        </w:rPr>
        <w:t></w:t>
      </w:r>
      <w:r>
        <w:rPr>
          <w:rFonts w:ascii="Symbol" w:hAnsi="Symbol"/>
        </w:rPr>
        <w:t></w:t>
      </w:r>
      <w:r w:rsidRPr="00401165">
        <w:rPr>
          <w:rFonts w:asciiTheme="majorHAnsi" w:hAnsiTheme="majorHAnsi"/>
        </w:rPr>
        <w:t xml:space="preserve">= </w:t>
      </w:r>
      <w:r w:rsidR="00081559">
        <w:rPr>
          <w:rFonts w:asciiTheme="majorHAnsi" w:hAnsiTheme="majorHAnsi"/>
        </w:rPr>
        <w:t xml:space="preserve">molar </w:t>
      </w:r>
      <w:r w:rsidRPr="00401165">
        <w:rPr>
          <w:rFonts w:asciiTheme="majorHAnsi" w:hAnsiTheme="majorHAnsi"/>
        </w:rPr>
        <w:t>magnetic suscep</w:t>
      </w:r>
      <w:r>
        <w:t>tibility (cm</w:t>
      </w:r>
      <w:r w:rsidRPr="00401165">
        <w:rPr>
          <w:vertAlign w:val="superscript"/>
        </w:rPr>
        <w:t>3</w:t>
      </w:r>
      <w:r>
        <w:t>/</w:t>
      </w:r>
      <w:proofErr w:type="spellStart"/>
      <w:r>
        <w:t>mol</w:t>
      </w:r>
      <w:proofErr w:type="spellEnd"/>
      <w:proofErr w:type="gramStart"/>
      <w:r>
        <w:t>)</w:t>
      </w:r>
      <w:proofErr w:type="gramEnd"/>
      <w:r>
        <w:br/>
        <w:t>T = temperature (K)</w:t>
      </w:r>
      <w:r>
        <w:tab/>
      </w:r>
      <w:r>
        <w:br/>
      </w:r>
      <w:r>
        <w:rPr>
          <w:rFonts w:ascii="Symbol" w:hAnsi="Symbol"/>
        </w:rPr>
        <w:t></w:t>
      </w:r>
      <w:r w:rsidRPr="00401165">
        <w:rPr>
          <w:rFonts w:ascii="Symbol" w:hAnsi="Symbol"/>
        </w:rPr>
        <w:t></w:t>
      </w:r>
      <w:r>
        <w:t xml:space="preserve">= magnetic moment, measured in units of Bohr magneton, </w:t>
      </w:r>
      <w:r>
        <w:rPr>
          <w:rFonts w:ascii="Symbol" w:hAnsi="Symbol"/>
        </w:rPr>
        <w:t></w:t>
      </w:r>
      <w:r w:rsidRPr="00401165">
        <w:rPr>
          <w:vertAlign w:val="subscript"/>
        </w:rPr>
        <w:t>B</w:t>
      </w:r>
      <w:r>
        <w:t xml:space="preserve"> = 9.27 x 10</w:t>
      </w:r>
      <w:r w:rsidRPr="00401165">
        <w:rPr>
          <w:vertAlign w:val="superscript"/>
        </w:rPr>
        <w:t>-24</w:t>
      </w:r>
      <w:r>
        <w:t xml:space="preserve"> JT</w:t>
      </w:r>
      <w:r w:rsidRPr="00401165">
        <w:rPr>
          <w:vertAlign w:val="superscript"/>
        </w:rPr>
        <w:t>-1</w:t>
      </w:r>
    </w:p>
    <w:p w14:paraId="77CA8C0D" w14:textId="2D0FF109" w:rsidR="00401165" w:rsidRDefault="00401165">
      <w:r>
        <w:t xml:space="preserve">The magnetic moment for complexes is given by </w:t>
      </w:r>
      <w:r w:rsidR="00FB1A86" w:rsidRPr="00B841BA">
        <w:rPr>
          <w:b/>
          <w:rPrChange w:id="11" w:author="Andrew" w:date="2017-01-12T18:03:00Z">
            <w:rPr/>
          </w:rPrChange>
        </w:rPr>
        <w:t>E</w:t>
      </w:r>
      <w:r w:rsidR="001C03A2" w:rsidRPr="00B841BA">
        <w:rPr>
          <w:b/>
          <w:rPrChange w:id="12" w:author="Andrew" w:date="2017-01-12T18:03:00Z">
            <w:rPr/>
          </w:rPrChange>
        </w:rPr>
        <w:t>q</w:t>
      </w:r>
      <w:r w:rsidR="00505650" w:rsidRPr="00B841BA">
        <w:rPr>
          <w:b/>
          <w:rPrChange w:id="13" w:author="Andrew" w:date="2017-01-12T18:03:00Z">
            <w:rPr/>
          </w:rPrChange>
        </w:rPr>
        <w:t>uatio</w:t>
      </w:r>
      <w:r w:rsidR="001C03A2" w:rsidRPr="00B841BA">
        <w:rPr>
          <w:b/>
          <w:rPrChange w:id="14" w:author="Andrew" w:date="2017-01-12T18:03:00Z">
            <w:rPr/>
          </w:rPrChange>
        </w:rPr>
        <w:t>n 2</w:t>
      </w:r>
      <w:r>
        <w:t>:</w:t>
      </w:r>
      <w:hyperlink w:anchor="_ENREF_1" w:tooltip="Miessler, 2014 #2851" w:history="1">
        <w:r w:rsidR="004A0A08">
          <w:fldChar w:fldCharType="begin"/>
        </w:r>
        <w:r w:rsidR="004A0A08">
          <w:instrText xml:space="preserve"> ADDIN EN.CITE &lt;EndNote&gt;&lt;Cite&gt;&lt;Author&gt;miessler&lt;/Author&gt;&lt;Year&gt;2014&lt;/Year&gt;&lt;RecNum&gt;2851&lt;/RecNum&gt;&lt;DisplayText&gt;&lt;style face="superscript"&gt;1&lt;/style&gt;&lt;/DisplayText&gt;&lt;record&gt;&lt;rec-number&gt;2851&lt;/rec-number&gt;&lt;foreign-keys&gt;&lt;key app="EN" db-id="wtpdrfzw4tafeoedvt0pf29rzzzx5asd9vap"&gt;2851&lt;/key&gt;&lt;/foreign-keys&gt;&lt;ref-type name="Book Section"&gt;5&lt;/ref-type&gt;&lt;contributors&gt;&lt;authors&gt;&lt;author&gt;Miessler, Gary L.&lt;/author&gt;&lt;author&gt;Fischer, Paul J.&lt;/author&gt;&lt;author&gt;Tarr, Donald A.&lt;/author&gt;&lt;/authors&gt;&lt;/contributors&gt;&lt;titles&gt;&lt;title&gt;Inorganic Chemistry&lt;/title&gt;&lt;/titles&gt;&lt;edition&gt;5&lt;/edition&gt;&lt;section&gt;10&lt;/section&gt;&lt;dates&gt;&lt;year&gt;2014&lt;/year&gt;&lt;/dates&gt;&lt;publisher&gt;Pearson&lt;/publisher&gt;&lt;urls&gt;&lt;/urls&gt;&lt;/record&gt;&lt;/Cite&gt;&lt;/EndNote&gt;</w:instrText>
        </w:r>
        <w:r w:rsidR="004A0A08">
          <w:fldChar w:fldCharType="separate"/>
        </w:r>
        <w:r w:rsidR="004A0A08" w:rsidRPr="008C2A2D">
          <w:rPr>
            <w:noProof/>
            <w:vertAlign w:val="superscript"/>
          </w:rPr>
          <w:t>1</w:t>
        </w:r>
        <w:r w:rsidR="004A0A08">
          <w:fldChar w:fldCharType="end"/>
        </w:r>
      </w:hyperlink>
    </w:p>
    <w:p w14:paraId="114DBFE9" w14:textId="00E8E626" w:rsidR="00401165" w:rsidRPr="0003697F" w:rsidRDefault="00CD6E62" w:rsidP="001C03A2">
      <w:pPr>
        <w:jc w:val="right"/>
        <w:rPr>
          <w:rFonts w:eastAsiaTheme="minorEastAsia"/>
        </w:rPr>
      </w:pPr>
      <m:oMath>
        <m:sSub>
          <m:sSubPr>
            <m:ctrlPr>
              <w:rPr>
                <w:rFonts w:ascii="Cambria Math" w:hAnsi="Cambria Math"/>
                <w:i/>
              </w:rPr>
            </m:ctrlPr>
          </m:sSubPr>
          <m:e>
            <m:r>
              <w:rPr>
                <w:rFonts w:ascii="Cambria Math" w:hAnsi="Cambria Math"/>
              </w:rPr>
              <m:t>μ</m:t>
            </m:r>
          </m:e>
          <m:sub>
            <m:r>
              <w:rPr>
                <w:rFonts w:ascii="Cambria Math" w:hAnsi="Cambria Math"/>
              </w:rPr>
              <m:t>S+L</m:t>
            </m:r>
          </m:sub>
        </m:sSub>
        <m:r>
          <w:rPr>
            <w:rFonts w:ascii="Cambria Math" w:hAnsi="Cambria Math"/>
          </w:rPr>
          <m:t>=g</m:t>
        </m:r>
        <m:rad>
          <m:radPr>
            <m:degHide m:val="1"/>
            <m:ctrlPr>
              <w:rPr>
                <w:rFonts w:ascii="Cambria Math" w:hAnsi="Cambria Math"/>
                <w:i/>
              </w:rPr>
            </m:ctrlPr>
          </m:radPr>
          <m:deg/>
          <m:e>
            <m:d>
              <m:dPr>
                <m:begChr m:val="["/>
                <m:endChr m:val="]"/>
                <m:ctrlPr>
                  <w:rPr>
                    <w:rFonts w:ascii="Cambria Math" w:hAnsi="Cambria Math"/>
                    <w:i/>
                  </w:rPr>
                </m:ctrlPr>
              </m:dPr>
              <m:e>
                <m:r>
                  <w:rPr>
                    <w:rFonts w:ascii="Cambria Math" w:hAnsi="Cambria Math"/>
                  </w:rPr>
                  <m:t>S</m:t>
                </m:r>
                <m:d>
                  <m:dPr>
                    <m:ctrlPr>
                      <w:rPr>
                        <w:rFonts w:ascii="Cambria Math" w:hAnsi="Cambria Math"/>
                        <w:i/>
                      </w:rPr>
                    </m:ctrlPr>
                  </m:dPr>
                  <m:e>
                    <m:r>
                      <w:rPr>
                        <w:rFonts w:ascii="Cambria Math" w:hAnsi="Cambria Math"/>
                      </w:rPr>
                      <m:t>S+1</m:t>
                    </m:r>
                  </m:e>
                </m:d>
              </m:e>
            </m:d>
            <m: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L(L+1)</m:t>
                </m:r>
              </m:e>
            </m:d>
          </m:e>
        </m:rad>
      </m:oMath>
      <w:r w:rsidR="001C03A2">
        <w:rPr>
          <w:rFonts w:eastAsiaTheme="minorEastAsia"/>
        </w:rPr>
        <w:t xml:space="preserve">                                                                   </w:t>
      </w:r>
      <w:r w:rsidR="009B1A88">
        <w:rPr>
          <w:rFonts w:eastAsiaTheme="minorEastAsia"/>
        </w:rPr>
        <w:t xml:space="preserve">                               (2</w:t>
      </w:r>
      <w:r w:rsidR="001C03A2">
        <w:rPr>
          <w:rFonts w:eastAsiaTheme="minorEastAsia"/>
        </w:rPr>
        <w:t>)</w:t>
      </w:r>
    </w:p>
    <w:p w14:paraId="1F668399" w14:textId="2D18E1F5" w:rsidR="0003697F" w:rsidRPr="0003697F" w:rsidRDefault="0003697F" w:rsidP="001C03A2">
      <w:pPr>
        <w:ind w:left="720"/>
        <w:rPr>
          <w:rFonts w:eastAsiaTheme="minorEastAsia"/>
        </w:rPr>
      </w:pPr>
      <w:r w:rsidRPr="00905968">
        <w:rPr>
          <w:rFonts w:eastAsiaTheme="minorEastAsia"/>
          <w:i/>
        </w:rPr>
        <w:t>g</w:t>
      </w:r>
      <w:r>
        <w:rPr>
          <w:rFonts w:eastAsiaTheme="minorEastAsia"/>
        </w:rPr>
        <w:t xml:space="preserve"> = gyromagnetic ratio</w:t>
      </w:r>
      <w:r w:rsidR="00677E5E">
        <w:rPr>
          <w:rFonts w:eastAsiaTheme="minorEastAsia"/>
        </w:rPr>
        <w:t xml:space="preserve"> = 2.00023</w:t>
      </w:r>
      <w:r w:rsidR="006553A4">
        <w:rPr>
          <w:rFonts w:eastAsiaTheme="minorEastAsia"/>
        </w:rPr>
        <w:t xml:space="preserve"> </w:t>
      </w:r>
      <w:proofErr w:type="spellStart"/>
      <w:r w:rsidR="006553A4">
        <w:rPr>
          <w:rFonts w:ascii="Cambria" w:eastAsiaTheme="minorEastAsia" w:hAnsi="Cambria"/>
        </w:rPr>
        <w:t>μ</w:t>
      </w:r>
      <w:r w:rsidR="006553A4">
        <w:rPr>
          <w:rFonts w:eastAsiaTheme="minorEastAsia"/>
          <w:vertAlign w:val="subscript"/>
        </w:rPr>
        <w:t>B</w:t>
      </w:r>
      <w:proofErr w:type="spellEnd"/>
      <w:r>
        <w:rPr>
          <w:rFonts w:eastAsiaTheme="minorEastAsia"/>
        </w:rPr>
        <w:br/>
        <w:t>S = spin quantum number = ∑</w:t>
      </w:r>
      <w:proofErr w:type="spellStart"/>
      <w:r>
        <w:rPr>
          <w:rFonts w:eastAsiaTheme="minorEastAsia"/>
        </w:rPr>
        <w:t>m</w:t>
      </w:r>
      <w:r w:rsidRPr="0003697F">
        <w:rPr>
          <w:rFonts w:eastAsiaTheme="minorEastAsia"/>
          <w:vertAlign w:val="subscript"/>
        </w:rPr>
        <w:t>s</w:t>
      </w:r>
      <w:proofErr w:type="spellEnd"/>
      <w:r>
        <w:rPr>
          <w:rFonts w:eastAsiaTheme="minorEastAsia"/>
        </w:rPr>
        <w:t xml:space="preserve"> = </w:t>
      </w:r>
      <w:r w:rsidR="00081559">
        <w:rPr>
          <w:rFonts w:eastAsiaTheme="minorEastAsia"/>
        </w:rPr>
        <w:t>[</w:t>
      </w:r>
      <w:r>
        <w:rPr>
          <w:rFonts w:eastAsiaTheme="minorEastAsia"/>
        </w:rPr>
        <w:t xml:space="preserve">number of unpaired electrons, </w:t>
      </w:r>
      <w:r w:rsidRPr="0003697F">
        <w:rPr>
          <w:rFonts w:eastAsiaTheme="minorEastAsia"/>
          <w:i/>
        </w:rPr>
        <w:t>n</w:t>
      </w:r>
      <w:r w:rsidR="00081559">
        <w:rPr>
          <w:rFonts w:eastAsiaTheme="minorEastAsia"/>
        </w:rPr>
        <w:t>]/2</w:t>
      </w:r>
      <w:r>
        <w:rPr>
          <w:rFonts w:eastAsiaTheme="minorEastAsia"/>
          <w:i/>
        </w:rPr>
        <w:br/>
      </w:r>
      <w:r>
        <w:rPr>
          <w:rFonts w:eastAsiaTheme="minorEastAsia"/>
        </w:rPr>
        <w:t>L = orbital quantum number = ∑m</w:t>
      </w:r>
      <w:r>
        <w:rPr>
          <w:rFonts w:eastAsiaTheme="minorEastAsia"/>
          <w:vertAlign w:val="subscript"/>
        </w:rPr>
        <w:t>l</w:t>
      </w:r>
    </w:p>
    <w:p w14:paraId="1087ED4B" w14:textId="053D4DCA" w:rsidR="0003697F" w:rsidRDefault="00263400" w:rsidP="001C03A2">
      <w:pPr>
        <w:jc w:val="both"/>
      </w:pPr>
      <w:r>
        <w:t xml:space="preserve">This equation has both orbital and spin contributions. </w:t>
      </w:r>
      <w:r w:rsidR="00677E5E">
        <w:t>For first-row transition metal complexes, the orbital contribution is small and hence can be omitted, so the spin-only magnetic moment is given by</w:t>
      </w:r>
      <w:r w:rsidR="001C03A2">
        <w:t xml:space="preserve"> </w:t>
      </w:r>
      <w:r w:rsidR="00FB1A86" w:rsidRPr="00B841BA">
        <w:rPr>
          <w:b/>
          <w:rPrChange w:id="15" w:author="Andrew" w:date="2017-01-12T18:04:00Z">
            <w:rPr/>
          </w:rPrChange>
        </w:rPr>
        <w:t>E</w:t>
      </w:r>
      <w:r w:rsidR="001C03A2" w:rsidRPr="00B841BA">
        <w:rPr>
          <w:b/>
          <w:rPrChange w:id="16" w:author="Andrew" w:date="2017-01-12T18:04:00Z">
            <w:rPr/>
          </w:rPrChange>
        </w:rPr>
        <w:t>q</w:t>
      </w:r>
      <w:r w:rsidR="00505650" w:rsidRPr="00B841BA">
        <w:rPr>
          <w:b/>
          <w:rPrChange w:id="17" w:author="Andrew" w:date="2017-01-12T18:04:00Z">
            <w:rPr/>
          </w:rPrChange>
        </w:rPr>
        <w:t>uatio</w:t>
      </w:r>
      <w:r w:rsidR="001C03A2" w:rsidRPr="00B841BA">
        <w:rPr>
          <w:b/>
          <w:rPrChange w:id="18" w:author="Andrew" w:date="2017-01-12T18:04:00Z">
            <w:rPr/>
          </w:rPrChange>
        </w:rPr>
        <w:t>n 3</w:t>
      </w:r>
      <w:r w:rsidR="00677E5E">
        <w:t>:</w:t>
      </w:r>
    </w:p>
    <w:p w14:paraId="043BE000" w14:textId="01236B65" w:rsidR="00281371" w:rsidRPr="00281371" w:rsidRDefault="00CD6E62" w:rsidP="00281371">
      <w:pPr>
        <w:jc w:val="right"/>
        <w:rPr>
          <w:rFonts w:eastAsiaTheme="minorEastAsia"/>
        </w:rPr>
      </w:pPr>
      <m:oMath>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=g</m:t>
        </m:r>
        <m:rad>
          <m:radPr>
            <m:degHide m:val="1"/>
            <m:ctrlPr>
              <w:rPr>
                <w:rFonts w:ascii="Cambria Math" w:hAnsi="Cambria Math"/>
                <w:i/>
              </w:rPr>
            </m:ctrlPr>
          </m:radPr>
          <m:deg/>
          <m:e>
            <m:d>
              <m:dPr>
                <m:begChr m:val="["/>
                <m:endChr m:val="]"/>
                <m:ctrlPr>
                  <w:rPr>
                    <w:rFonts w:ascii="Cambria Math" w:hAnsi="Cambria Math"/>
                    <w:i/>
                  </w:rPr>
                </m:ctrlPr>
              </m:dPr>
              <m:e>
                <m:r>
                  <w:rPr>
                    <w:rFonts w:ascii="Cambria Math" w:hAnsi="Cambria Math"/>
                  </w:rPr>
                  <m:t>S</m:t>
                </m:r>
                <m:d>
                  <m:dPr>
                    <m:ctrlPr>
                      <w:rPr>
                        <w:rFonts w:ascii="Cambria Math" w:hAnsi="Cambria Math"/>
                        <w:i/>
                      </w:rPr>
                    </m:ctrlPr>
                  </m:dPr>
                  <m:e>
                    <m:r>
                      <w:rPr>
                        <w:rFonts w:ascii="Cambria Math" w:hAnsi="Cambria Math"/>
                      </w:rPr>
                      <m:t>S+1</m:t>
                    </m:r>
                  </m:e>
                </m:d>
              </m:e>
            </m:d>
          </m:e>
        </m:rad>
        <m:r>
          <w:rPr>
            <w:rFonts w:ascii="Cambria Math" w:hAnsi="Cambria Math"/>
          </w:rPr>
          <m:t>=2</m:t>
        </m:r>
        <m:rad>
          <m:radPr>
            <m:degHide m:val="1"/>
            <m:ctrlPr>
              <w:rPr>
                <w:rFonts w:ascii="Cambria Math" w:hAnsi="Cambria Math"/>
                <w:i/>
              </w:rPr>
            </m:ctrlPr>
          </m:radPr>
          <m:deg/>
          <m:e>
            <m:d>
              <m:dPr>
                <m:begChr m:val="["/>
                <m:endChr m:val="]"/>
                <m:ctrlPr>
                  <w:rPr>
                    <w:rFonts w:ascii="Cambria Math" w:hAnsi="Cambria Math"/>
                    <w:i/>
                  </w:rPr>
                </m:ctrlPr>
              </m:dPr>
              <m:e>
                <m:r>
                  <w:rPr>
                    <w:rFonts w:ascii="Cambria Math" w:hAnsi="Cambria Math"/>
                  </w:rPr>
                  <m:t>S</m:t>
                </m:r>
                <m:d>
                  <m:dPr>
                    <m:ctrlPr>
                      <w:rPr>
                        <w:rFonts w:ascii="Cambria Math" w:hAnsi="Cambria Math"/>
                        <w:i/>
                      </w:rPr>
                    </m:ctrlPr>
                  </m:dPr>
                  <m:e>
                    <m:r>
                      <w:rPr>
                        <w:rFonts w:ascii="Cambria Math" w:hAnsi="Cambria Math"/>
                      </w:rPr>
                      <m:t>S+1</m:t>
                    </m:r>
                  </m:e>
                </m:d>
              </m:e>
            </m:d>
          </m:e>
        </m:rad>
        <m:r>
          <w:rPr>
            <w:rFonts w:ascii="Cambria Math" w:hAnsi="Cambria Math"/>
          </w:rPr>
          <m:t>=</m:t>
        </m:r>
        <m:rad>
          <m:radPr>
            <m:degHide m:val="1"/>
            <m:ctrlPr>
              <w:rPr>
                <w:rFonts w:ascii="Cambria Math" w:hAnsi="Cambria Math"/>
                <w:i/>
              </w:rPr>
            </m:ctrlPr>
          </m:radPr>
          <m:deg/>
          <m:e>
            <m:d>
              <m:dPr>
                <m:begChr m:val="["/>
                <m:endChr m:val="]"/>
                <m:ctrlPr>
                  <w:rPr>
                    <w:rFonts w:ascii="Cambria Math" w:hAnsi="Cambria Math"/>
                    <w:i/>
                  </w:rPr>
                </m:ctrlPr>
              </m:dPr>
              <m:e>
                <m:r>
                  <w:rPr>
                    <w:rFonts w:ascii="Cambria Math" w:hAnsi="Cambria Math"/>
                  </w:rPr>
                  <m:t>n</m:t>
                </m:r>
                <m:d>
                  <m:dPr>
                    <m:ctrlPr>
                      <w:rPr>
                        <w:rFonts w:ascii="Cambria Math" w:hAnsi="Cambria Math"/>
                        <w:i/>
                      </w:rPr>
                    </m:ctrlPr>
                  </m:dPr>
                  <m:e>
                    <m:r>
                      <w:rPr>
                        <w:rFonts w:ascii="Cambria Math" w:hAnsi="Cambria Math"/>
                      </w:rPr>
                      <m:t>n+2</m:t>
                    </m:r>
                  </m:e>
                </m:d>
              </m:e>
            </m:d>
          </m:e>
        </m:rad>
      </m:oMath>
      <w:r w:rsidR="006553A4">
        <w:rPr>
          <w:rFonts w:eastAsiaTheme="minorEastAsia"/>
        </w:rPr>
        <w:tab/>
      </w:r>
      <w:r w:rsidR="006553A4">
        <w:rPr>
          <w:rFonts w:eastAsiaTheme="minorEastAsia"/>
        </w:rPr>
        <w:tab/>
      </w:r>
      <w:r w:rsidR="001C03A2">
        <w:rPr>
          <w:rFonts w:eastAsiaTheme="minorEastAsia"/>
        </w:rPr>
        <w:t xml:space="preserve">                                           (3)</w:t>
      </w:r>
    </w:p>
    <w:p w14:paraId="239A226D" w14:textId="330FEE7F" w:rsidR="00677E5E" w:rsidRDefault="00677E5E" w:rsidP="009B1A88">
      <w:pPr>
        <w:jc w:val="both"/>
      </w:pPr>
      <w:r>
        <w:t>The spin-only magnetic moment can th</w:t>
      </w:r>
      <w:r w:rsidR="001C03A2">
        <w:t>us</w:t>
      </w:r>
      <w:r>
        <w:t xml:space="preserve"> directly give the number of unpaired electrons. This approximation can also be made for heavier metals, though </w:t>
      </w:r>
      <w:r w:rsidR="008C2A2D">
        <w:t xml:space="preserve">orbital contributions </w:t>
      </w:r>
      <w:r w:rsidR="005E0BD1">
        <w:t>may</w:t>
      </w:r>
      <w:r w:rsidR="008C2A2D">
        <w:t xml:space="preserve"> be significant for second and third row transition metals. </w:t>
      </w:r>
      <w:r w:rsidR="005E0BD1">
        <w:t xml:space="preserve">This contribution may be so significant that it inflates the magnetic moment sufficiently enough such that the compound appears to have more unpaired electrons than it does. Therefore, additional characterization may be required for these complexes. </w:t>
      </w:r>
    </w:p>
    <w:p w14:paraId="045B569C" w14:textId="53748FB8" w:rsidR="00FA6F0A" w:rsidRDefault="00FA6F0A" w:rsidP="009B1A88">
      <w:pPr>
        <w:jc w:val="both"/>
      </w:pPr>
      <w:r>
        <w:t xml:space="preserve">In this experiment, the solution magnetic moment of </w:t>
      </w:r>
      <w:proofErr w:type="spellStart"/>
      <w:proofErr w:type="gramStart"/>
      <w:r w:rsidRPr="00E60E79">
        <w:rPr>
          <w:rFonts w:eastAsiaTheme="minorEastAsia"/>
          <w:bCs/>
        </w:rPr>
        <w:t>t</w:t>
      </w:r>
      <w:r w:rsidRPr="00E616F1">
        <w:rPr>
          <w:rFonts w:eastAsiaTheme="minorEastAsia"/>
          <w:bCs/>
        </w:rPr>
        <w:t>ris</w:t>
      </w:r>
      <w:proofErr w:type="spellEnd"/>
      <w:r w:rsidRPr="00E616F1">
        <w:rPr>
          <w:rFonts w:eastAsiaTheme="minorEastAsia"/>
          <w:bCs/>
        </w:rPr>
        <w:t>(</w:t>
      </w:r>
      <w:proofErr w:type="spellStart"/>
      <w:proofErr w:type="gramEnd"/>
      <w:r w:rsidRPr="00E616F1">
        <w:rPr>
          <w:rFonts w:eastAsiaTheme="minorEastAsia"/>
          <w:bCs/>
        </w:rPr>
        <w:t>acetylacetonato</w:t>
      </w:r>
      <w:proofErr w:type="spellEnd"/>
      <w:r w:rsidRPr="00E616F1">
        <w:rPr>
          <w:rFonts w:eastAsiaTheme="minorEastAsia"/>
          <w:bCs/>
        </w:rPr>
        <w:t>) iron(III)</w:t>
      </w:r>
      <w:r>
        <w:rPr>
          <w:rFonts w:eastAsiaTheme="minorEastAsia"/>
        </w:rPr>
        <w:t xml:space="preserve"> (</w:t>
      </w:r>
      <w:r w:rsidRPr="00E60E79">
        <w:rPr>
          <w:rFonts w:eastAsiaTheme="minorEastAsia"/>
        </w:rPr>
        <w:t>Fe(</w:t>
      </w:r>
      <w:proofErr w:type="spellStart"/>
      <w:r w:rsidRPr="00E60E79">
        <w:rPr>
          <w:rFonts w:eastAsiaTheme="minorEastAsia"/>
        </w:rPr>
        <w:t>acac</w:t>
      </w:r>
      <w:proofErr w:type="spellEnd"/>
      <w:r w:rsidRPr="00E60E79">
        <w:rPr>
          <w:rFonts w:eastAsiaTheme="minorEastAsia"/>
        </w:rPr>
        <w:t>)</w:t>
      </w:r>
      <w:r w:rsidRPr="00E60E79">
        <w:rPr>
          <w:rFonts w:eastAsiaTheme="minorEastAsia"/>
          <w:vertAlign w:val="subscript"/>
        </w:rPr>
        <w:t>3</w:t>
      </w:r>
      <w:r>
        <w:rPr>
          <w:rFonts w:eastAsiaTheme="minorEastAsia"/>
        </w:rPr>
        <w:t xml:space="preserve">) </w:t>
      </w:r>
      <w:r w:rsidR="00120EE8">
        <w:rPr>
          <w:rFonts w:eastAsiaTheme="minorEastAsia"/>
        </w:rPr>
        <w:t>is</w:t>
      </w:r>
      <w:r>
        <w:rPr>
          <w:rFonts w:eastAsiaTheme="minorEastAsia"/>
        </w:rPr>
        <w:t xml:space="preserve"> determined experimentally using </w:t>
      </w:r>
      <w:r>
        <w:t>Evan’s method</w:t>
      </w:r>
      <w:r w:rsidR="00081559">
        <w:t xml:space="preserve"> in acetonitrile</w:t>
      </w:r>
      <w:r>
        <w:t>.</w:t>
      </w:r>
    </w:p>
    <w:p w14:paraId="3EF926A3" w14:textId="21F836A7" w:rsidR="00F15636" w:rsidRDefault="00B84DE8" w:rsidP="00182CC8">
      <w:pPr>
        <w:rPr>
          <w:b/>
          <w:sz w:val="28"/>
          <w:szCs w:val="28"/>
        </w:rPr>
      </w:pPr>
      <w:r>
        <w:rPr>
          <w:b/>
          <w:sz w:val="28"/>
          <w:szCs w:val="28"/>
        </w:rPr>
        <w:t xml:space="preserve">Principles </w:t>
      </w:r>
    </w:p>
    <w:p w14:paraId="1EEDD5EA" w14:textId="77777777" w:rsidR="005E0BD1" w:rsidRPr="009B1A88" w:rsidRDefault="005E0BD1" w:rsidP="005E0BD1">
      <w:pPr>
        <w:jc w:val="both"/>
        <w:rPr>
          <w:b/>
          <w:i/>
        </w:rPr>
      </w:pPr>
      <w:r w:rsidRPr="009B1A88">
        <w:rPr>
          <w:b/>
          <w:i/>
        </w:rPr>
        <w:t>Different Methods of Me</w:t>
      </w:r>
      <w:r>
        <w:rPr>
          <w:b/>
          <w:i/>
        </w:rPr>
        <w:t>asuring Magnetic Susceptibility</w:t>
      </w:r>
    </w:p>
    <w:p w14:paraId="253438E4" w14:textId="6CB4DB05" w:rsidR="005E0BD1" w:rsidRDefault="005E0BD1" w:rsidP="005E0BD1">
      <w:pPr>
        <w:jc w:val="both"/>
      </w:pPr>
      <w:r>
        <w:t>There are many methods to measure the magnetic susceptibility. In the late 19</w:t>
      </w:r>
      <w:r w:rsidRPr="00971614">
        <w:rPr>
          <w:vertAlign w:val="superscript"/>
        </w:rPr>
        <w:t>th</w:t>
      </w:r>
      <w:r>
        <w:t xml:space="preserve"> century, Louis Georges </w:t>
      </w:r>
      <w:proofErr w:type="spellStart"/>
      <w:r>
        <w:t>Gouy</w:t>
      </w:r>
      <w:proofErr w:type="spellEnd"/>
      <w:r>
        <w:t xml:space="preserve"> developed the </w:t>
      </w:r>
      <w:proofErr w:type="spellStart"/>
      <w:r>
        <w:t>Gouy</w:t>
      </w:r>
      <w:proofErr w:type="spellEnd"/>
      <w:r>
        <w:t xml:space="preserve"> balance, which is a highly accurate method to measure magnetic susceptibility. In this approach, an analytic balance is used to mass a magnet, and the change in mass observed upon placing a paramagnetic sample between the poles of the magnet is related to the magnetic susceptibility. This method is not practical, as suspending the sample between the poles of the magnet is not trivial. This requires four measurements of mass between which the magnet cannot move, and for air-sensitive samples must be done within a glovebox. More modern magnetic susceptibility balances are available, but this requires the purchase of such a balance. </w:t>
      </w:r>
    </w:p>
    <w:p w14:paraId="5F775639" w14:textId="77777777" w:rsidR="005E0BD1" w:rsidRDefault="005E0BD1" w:rsidP="005E0BD1">
      <w:pPr>
        <w:jc w:val="both"/>
      </w:pPr>
      <w:r>
        <w:t xml:space="preserve">Another method is to use a SQUID (Superconducting </w:t>
      </w:r>
      <w:proofErr w:type="spellStart"/>
      <w:r>
        <w:t>QUantum</w:t>
      </w:r>
      <w:proofErr w:type="spellEnd"/>
      <w:r>
        <w:t xml:space="preserve"> Interference Device) magnetometer. This requires several mg of solid sample, and unless other magnetic measurements are to be done on the sample, is not practical or cost-effective for paramagnetic complexes that can be made into solutions. </w:t>
      </w:r>
    </w:p>
    <w:p w14:paraId="5E091EC2" w14:textId="0F7BE84C" w:rsidR="005E0BD1" w:rsidRDefault="005E0BD1" w:rsidP="004B12CE">
      <w:pPr>
        <w:jc w:val="both"/>
      </w:pPr>
      <w:r>
        <w:t xml:space="preserve">Finally, and what will be demonstrated here, is the use of an NMR spectrometer to measure the magnetic susceptibility. This approach was developed by Dennis </w:t>
      </w:r>
      <w:r w:rsidR="00B374CB">
        <w:t>Evan</w:t>
      </w:r>
      <w:r w:rsidR="00081559">
        <w:t>s</w:t>
      </w:r>
      <w:r>
        <w:t xml:space="preserve"> in 1959. It is simple and relies on the effect a paramagnet in solution has on the chemical shift of a reference compound, usually the solvent. Data collection can be done on any NMR spectrometer, the data is easy to interpret, and sample preparation is straightforward and </w:t>
      </w:r>
      <w:r>
        <w:lastRenderedPageBreak/>
        <w:t xml:space="preserve">requires little material. It has become the standard method to obtain magnetic susceptibility data for inorganic complexes. </w:t>
      </w:r>
    </w:p>
    <w:p w14:paraId="3E127D46" w14:textId="0B8B721B" w:rsidR="00F15636" w:rsidRDefault="001B4F24" w:rsidP="009B1A88">
      <w:pPr>
        <w:jc w:val="both"/>
      </w:pPr>
      <w:r>
        <w:t xml:space="preserve">The measurement of magnetic susceptibility by the </w:t>
      </w:r>
      <w:r w:rsidR="00081559">
        <w:t>Evan’s</w:t>
      </w:r>
      <w:r>
        <w:t xml:space="preserve"> method relies on the fact that the unpaired electrons from the paramagnet in solution will result in a </w:t>
      </w:r>
      <w:r w:rsidR="00FB1A86">
        <w:t xml:space="preserve">change </w:t>
      </w:r>
      <w:r>
        <w:t>of the chemical shift of all species in solution</w:t>
      </w:r>
      <w:r w:rsidR="00382EDC">
        <w:t xml:space="preserve"> (</w:t>
      </w:r>
      <w:r w:rsidR="00382EDC" w:rsidRPr="00B841BA">
        <w:rPr>
          <w:b/>
          <w:rPrChange w:id="19" w:author="Andrew" w:date="2017-01-12T18:09:00Z">
            <w:rPr/>
          </w:rPrChange>
        </w:rPr>
        <w:t>Figure 1</w:t>
      </w:r>
      <w:r w:rsidR="00382EDC">
        <w:t>)</w:t>
      </w:r>
      <w:r>
        <w:t>. Thus, by noting the chemical shift difference of a solvent</w:t>
      </w:r>
      <w:r w:rsidR="005246BD">
        <w:t xml:space="preserve"> </w:t>
      </w:r>
      <w:r>
        <w:t>molecule in the presence and absence of a paramagnetic species, the magnetic sus</w:t>
      </w:r>
      <w:r w:rsidR="009B1A88">
        <w:t xml:space="preserve">ceptibility can be obtained via </w:t>
      </w:r>
      <w:r w:rsidR="00FB1A86" w:rsidRPr="00B841BA">
        <w:rPr>
          <w:b/>
          <w:rPrChange w:id="20" w:author="Andrew" w:date="2017-01-12T18:09:00Z">
            <w:rPr/>
          </w:rPrChange>
        </w:rPr>
        <w:t>E</w:t>
      </w:r>
      <w:r w:rsidR="009B1A88" w:rsidRPr="00B841BA">
        <w:rPr>
          <w:b/>
          <w:rPrChange w:id="21" w:author="Andrew" w:date="2017-01-12T18:09:00Z">
            <w:rPr/>
          </w:rPrChange>
        </w:rPr>
        <w:t>q</w:t>
      </w:r>
      <w:r w:rsidR="00115A0F" w:rsidRPr="00B841BA">
        <w:rPr>
          <w:b/>
          <w:rPrChange w:id="22" w:author="Andrew" w:date="2017-01-12T18:09:00Z">
            <w:rPr/>
          </w:rPrChange>
        </w:rPr>
        <w:t>uatio</w:t>
      </w:r>
      <w:r w:rsidR="009B1A88" w:rsidRPr="00B841BA">
        <w:rPr>
          <w:b/>
          <w:rPrChange w:id="23" w:author="Andrew" w:date="2017-01-12T18:09:00Z">
            <w:rPr/>
          </w:rPrChange>
        </w:rPr>
        <w:t>n 4</w:t>
      </w:r>
      <w:r w:rsidR="003B7395">
        <w:t xml:space="preserve"> (for a high-field NMR spectrometer)</w:t>
      </w:r>
      <w:r w:rsidR="009B1A88">
        <w:t>:</w:t>
      </w:r>
      <w:hyperlink w:anchor="_ENREF_3" w:tooltip="Girolami, 1999 #2852" w:history="1">
        <w:r w:rsidR="004A0A08">
          <w:fldChar w:fldCharType="begin"/>
        </w:r>
        <w:r w:rsidR="004A0A08">
          <w:instrText xml:space="preserve"> ADDIN EN.CITE &lt;EndNote&gt;&lt;Cite&gt;&lt;Author&gt;Girolami&lt;/Author&gt;&lt;Year&gt;1999&lt;/Year&gt;&lt;RecNum&gt;2852&lt;/RecNum&gt;&lt;DisplayText&gt;&lt;style face="superscript"&gt;3&lt;/style&gt;&lt;/DisplayText&gt;&lt;record&gt;&lt;rec-number&gt;2852&lt;/rec-number&gt;&lt;foreign-keys&gt;&lt;key app="EN" db-id="wtpdrfzw4tafeoedvt0pf29rzzzx5asd9vap"&gt;2852&lt;/key&gt;&lt;/foreign-keys&gt;&lt;ref-type name="Book"&gt;6&lt;/ref-type&gt;&lt;contributors&gt;&lt;authors&gt;&lt;author&gt;Girolami, G. S.&lt;/author&gt;&lt;author&gt;Rauchfuss, T. B.&lt;/author&gt;&lt;author&gt;Angelici, R. J.&lt;/author&gt;&lt;/authors&gt;&lt;/contributors&gt;&lt;titles&gt;&lt;title&gt;Synthesis and Technique in Inorganic Chemistry: A Laboratory Manual&lt;/title&gt;&lt;/titles&gt;&lt;edition&gt;3&lt;/edition&gt;&lt;dates&gt;&lt;year&gt;1999&lt;/year&gt;&lt;/dates&gt;&lt;pub-location&gt;Sausalito, CA&lt;/pub-location&gt;&lt;publisher&gt;University Science Books&lt;/publisher&gt;&lt;urls&gt;&lt;/urls&gt;&lt;/record&gt;&lt;/Cite&gt;&lt;/EndNote&gt;</w:instrText>
        </w:r>
        <w:r w:rsidR="004A0A08">
          <w:fldChar w:fldCharType="separate"/>
        </w:r>
        <w:r w:rsidR="004A0A08" w:rsidRPr="004A0A08">
          <w:rPr>
            <w:noProof/>
            <w:vertAlign w:val="superscript"/>
          </w:rPr>
          <w:t>3</w:t>
        </w:r>
        <w:r w:rsidR="004A0A08">
          <w:fldChar w:fldCharType="end"/>
        </w:r>
      </w:hyperlink>
    </w:p>
    <w:p w14:paraId="3BFB5B17" w14:textId="07B22576" w:rsidR="00A30B33" w:rsidRDefault="00CD6E62" w:rsidP="009B1A88">
      <w:pPr>
        <w:jc w:val="right"/>
        <w:rPr>
          <w:rFonts w:eastAsiaTheme="minorEastAsia"/>
        </w:rPr>
      </w:pPr>
      <m:oMath>
        <m:sSub>
          <m:sSubPr>
            <m:ctrlPr>
              <w:rPr>
                <w:rFonts w:ascii="Cambria Math" w:hAnsi="Cambria Math"/>
                <w:i/>
              </w:rPr>
            </m:ctrlPr>
          </m:sSubPr>
          <m:e>
            <m:r>
              <m:rPr>
                <m:sty m:val="p"/>
              </m:rPr>
              <w:rPr>
                <w:rFonts w:ascii="Cambria Math" w:hAnsi="Cambria Math"/>
              </w:rPr>
              <m:t>Χ</m:t>
            </m:r>
          </m:e>
          <m:sub>
            <m:r>
              <w:rPr>
                <w:rFonts w:ascii="Cambria Math" w:hAnsi="Cambria Math"/>
              </w:rPr>
              <m:t>M</m:t>
            </m:r>
          </m:sub>
        </m:sSub>
        <m:r>
          <w:rPr>
            <w:rFonts w:ascii="Cambria Math" w:hAnsi="Cambria Math"/>
          </w:rPr>
          <m:t>=</m:t>
        </m:r>
        <m:f>
          <m:fPr>
            <m:ctrlPr>
              <w:rPr>
                <w:rFonts w:ascii="Cambria Math" w:hAnsi="Cambria Math"/>
                <w:i/>
              </w:rPr>
            </m:ctrlPr>
          </m:fPr>
          <m:num>
            <m:r>
              <m:rPr>
                <m:sty m:val="p"/>
              </m:rPr>
              <w:rPr>
                <w:rFonts w:ascii="Cambria Math" w:hAnsi="Cambria Math"/>
              </w:rPr>
              <m:t>3Δ</m:t>
            </m:r>
            <m:r>
              <w:rPr>
                <w:rFonts w:ascii="Cambria Math" w:hAnsi="Cambria Math"/>
              </w:rPr>
              <m:t>f</m:t>
            </m:r>
          </m:num>
          <m:den>
            <m:r>
              <w:rPr>
                <w:rFonts w:ascii="Cambria Math" w:hAnsi="Cambria Math"/>
              </w:rPr>
              <m:t>4</m:t>
            </m:r>
            <m:r>
              <m:rPr>
                <m:sty m:val="p"/>
              </m:rPr>
              <w:rPr>
                <w:rFonts w:ascii="Cambria Math" w:eastAsiaTheme="minorEastAsia" w:hAnsi="Cambria Math"/>
              </w:rPr>
              <m:t>π</m:t>
            </m:r>
            <m:r>
              <w:rPr>
                <w:rFonts w:ascii="Cambria Math" w:hAnsi="Cambria Math"/>
              </w:rPr>
              <m:t>Fc</m:t>
            </m:r>
          </m:den>
        </m:f>
      </m:oMath>
      <w:r w:rsidR="009B1A88">
        <w:rPr>
          <w:rFonts w:eastAsiaTheme="minorEastAsia"/>
        </w:rPr>
        <w:t xml:space="preserve">                                                                                                                                     (4)</w:t>
      </w:r>
    </w:p>
    <w:p w14:paraId="4F891D80" w14:textId="471FB138" w:rsidR="001B4F24" w:rsidRDefault="001B4F24" w:rsidP="00A30B33">
      <w:pPr>
        <w:ind w:left="810"/>
        <w:rPr>
          <w:rFonts w:eastAsiaTheme="minorEastAsia"/>
        </w:rPr>
      </w:pPr>
      <m:oMath>
        <m:r>
          <m:rPr>
            <m:sty m:val="p"/>
          </m:rPr>
          <w:rPr>
            <w:rFonts w:ascii="Cambria Math" w:hAnsi="Cambria Math"/>
          </w:rPr>
          <m:t>Δ</m:t>
        </m:r>
        <m:r>
          <w:rPr>
            <w:rFonts w:ascii="Cambria Math" w:hAnsi="Cambria Math"/>
          </w:rPr>
          <m:t xml:space="preserve">f </m:t>
        </m:r>
      </m:oMath>
      <w:r>
        <w:rPr>
          <w:rFonts w:eastAsiaTheme="minorEastAsia"/>
        </w:rPr>
        <w:t>= frequency difference in Hz between the shifted resonance and the pure solvent resonance</w:t>
      </w:r>
      <w:r>
        <w:rPr>
          <w:rFonts w:eastAsiaTheme="minorEastAsia"/>
        </w:rPr>
        <w:br/>
      </w:r>
      <m:oMath>
        <m:r>
          <w:rPr>
            <w:rFonts w:ascii="Cambria Math" w:hAnsi="Cambria Math"/>
          </w:rPr>
          <m:t>F</m:t>
        </m:r>
      </m:oMath>
      <w:r>
        <w:rPr>
          <w:rFonts w:eastAsiaTheme="minorEastAsia"/>
        </w:rPr>
        <w:t xml:space="preserve"> = </w:t>
      </w:r>
      <w:r w:rsidR="00377ADE">
        <w:rPr>
          <w:rFonts w:eastAsiaTheme="minorEastAsia"/>
        </w:rPr>
        <w:t xml:space="preserve">spectrometer </w:t>
      </w:r>
      <w:r>
        <w:rPr>
          <w:rFonts w:eastAsiaTheme="minorEastAsia"/>
        </w:rPr>
        <w:t>radiofrequency in Hz</w:t>
      </w:r>
      <w:r>
        <w:rPr>
          <w:rFonts w:eastAsiaTheme="minorEastAsia"/>
        </w:rPr>
        <w:br/>
      </w:r>
      <w:r w:rsidR="00A30B33" w:rsidRPr="00A30B33">
        <w:rPr>
          <w:rFonts w:eastAsiaTheme="minorEastAsia"/>
          <w:i/>
        </w:rPr>
        <w:t>c</w:t>
      </w:r>
      <w:r>
        <w:rPr>
          <w:rFonts w:eastAsiaTheme="minorEastAsia"/>
        </w:rPr>
        <w:t xml:space="preserve"> = concentration of paramagnetic species (</w:t>
      </w:r>
      <w:proofErr w:type="spellStart"/>
      <w:r w:rsidR="004913E1">
        <w:rPr>
          <w:rFonts w:eastAsiaTheme="minorEastAsia"/>
        </w:rPr>
        <w:t>mol</w:t>
      </w:r>
      <w:proofErr w:type="spellEnd"/>
      <w:r w:rsidR="004913E1">
        <w:rPr>
          <w:rFonts w:eastAsiaTheme="minorEastAsia"/>
        </w:rPr>
        <w:t>/mL</w:t>
      </w:r>
      <w:r>
        <w:rPr>
          <w:rFonts w:eastAsiaTheme="minorEastAsia"/>
        </w:rPr>
        <w:t>)</w:t>
      </w:r>
    </w:p>
    <w:p w14:paraId="268AD288" w14:textId="402B049A" w:rsidR="009B1A88" w:rsidRPr="00E60E79" w:rsidRDefault="00181B97" w:rsidP="009B1A88">
      <w:pPr>
        <w:jc w:val="both"/>
        <w:rPr>
          <w:rFonts w:eastAsiaTheme="minorEastAsia"/>
        </w:rPr>
      </w:pPr>
      <w:r>
        <w:rPr>
          <w:rFonts w:eastAsiaTheme="minorEastAsia"/>
        </w:rPr>
        <w:t xml:space="preserve">Data is readily obtained by collecting a </w:t>
      </w:r>
      <w:r w:rsidRPr="00181B97">
        <w:rPr>
          <w:rFonts w:eastAsiaTheme="minorEastAsia"/>
          <w:vertAlign w:val="superscript"/>
        </w:rPr>
        <w:t>1</w:t>
      </w:r>
      <w:r>
        <w:rPr>
          <w:rFonts w:eastAsiaTheme="minorEastAsia"/>
        </w:rPr>
        <w:t xml:space="preserve">H NMR spectrum of a sample that contains a capillary of pure solvent, with a solution of the paramagnet </w:t>
      </w:r>
      <w:r w:rsidR="00076C65">
        <w:rPr>
          <w:rFonts w:eastAsiaTheme="minorEastAsia"/>
        </w:rPr>
        <w:t>surrounding the</w:t>
      </w:r>
      <w:r>
        <w:rPr>
          <w:rFonts w:eastAsiaTheme="minorEastAsia"/>
        </w:rPr>
        <w:t xml:space="preserve"> capillary within the NMR tube</w:t>
      </w:r>
      <w:r w:rsidR="00382EDC">
        <w:rPr>
          <w:rFonts w:eastAsiaTheme="minorEastAsia"/>
        </w:rPr>
        <w:t xml:space="preserve"> (</w:t>
      </w:r>
      <w:r w:rsidR="00382EDC" w:rsidRPr="001E64FA">
        <w:rPr>
          <w:rFonts w:eastAsiaTheme="minorEastAsia"/>
          <w:b/>
          <w:rPrChange w:id="24" w:author="Andrew" w:date="2017-01-12T18:10:00Z">
            <w:rPr>
              <w:rFonts w:eastAsiaTheme="minorEastAsia"/>
            </w:rPr>
          </w:rPrChange>
        </w:rPr>
        <w:t>Figure 2</w:t>
      </w:r>
      <w:r w:rsidR="00B374CB">
        <w:rPr>
          <w:rFonts w:eastAsiaTheme="minorEastAsia"/>
        </w:rPr>
        <w:t>)</w:t>
      </w:r>
      <w:r>
        <w:rPr>
          <w:rFonts w:eastAsiaTheme="minorEastAsia"/>
        </w:rPr>
        <w:t>.</w:t>
      </w:r>
      <w:r w:rsidR="006908D5">
        <w:rPr>
          <w:rFonts w:eastAsiaTheme="minorEastAsia"/>
        </w:rPr>
        <w:t xml:space="preserve"> </w:t>
      </w:r>
    </w:p>
    <w:p w14:paraId="34B704EC" w14:textId="1EB997A2" w:rsidR="00ED7538" w:rsidRDefault="000331A6" w:rsidP="00182CC8">
      <w:r w:rsidRPr="00467282">
        <w:rPr>
          <w:b/>
          <w:sz w:val="28"/>
        </w:rPr>
        <w:t>Procedure</w:t>
      </w:r>
      <w:r w:rsidR="00467282" w:rsidRPr="00467282">
        <w:rPr>
          <w:sz w:val="28"/>
        </w:rPr>
        <w:t xml:space="preserve"> </w:t>
      </w:r>
    </w:p>
    <w:p w14:paraId="0D78BC42" w14:textId="5911E29B" w:rsidR="00C846DF" w:rsidRDefault="00C846DF" w:rsidP="00263400">
      <w:pPr>
        <w:pStyle w:val="ListParagraph"/>
        <w:numPr>
          <w:ilvl w:val="0"/>
          <w:numId w:val="1"/>
        </w:numPr>
        <w:spacing w:after="120"/>
        <w:jc w:val="both"/>
        <w:rPr>
          <w:b/>
        </w:rPr>
      </w:pPr>
      <w:r w:rsidRPr="00C846DF">
        <w:rPr>
          <w:b/>
        </w:rPr>
        <w:t>Preparation of Capillary Insert</w:t>
      </w:r>
    </w:p>
    <w:p w14:paraId="7820BF4B" w14:textId="77777777" w:rsidR="00C26F2B" w:rsidRDefault="00C26F2B" w:rsidP="00C26F2B">
      <w:pPr>
        <w:pStyle w:val="ListParagraph"/>
        <w:spacing w:after="120"/>
        <w:ind w:left="360"/>
        <w:jc w:val="both"/>
        <w:rPr>
          <w:b/>
        </w:rPr>
      </w:pPr>
    </w:p>
    <w:p w14:paraId="74EF40B6" w14:textId="5973CDC6" w:rsidR="00C846DF" w:rsidRPr="00C26F2B" w:rsidRDefault="00C846DF" w:rsidP="00263400">
      <w:pPr>
        <w:pStyle w:val="ListParagraph"/>
        <w:numPr>
          <w:ilvl w:val="1"/>
          <w:numId w:val="1"/>
        </w:numPr>
        <w:spacing w:after="120"/>
        <w:jc w:val="both"/>
        <w:rPr>
          <w:b/>
        </w:rPr>
      </w:pPr>
      <w:r>
        <w:t xml:space="preserve">Using a </w:t>
      </w:r>
      <w:r w:rsidR="00A14880">
        <w:t>lighter</w:t>
      </w:r>
      <w:r>
        <w:t xml:space="preserve"> or other gas flame, melt the tip of a long Pasteur pipette. Gently rotate the pipette tip in the flame until a small bulb forms. Allow the glass to cool.</w:t>
      </w:r>
    </w:p>
    <w:p w14:paraId="1B579DD4" w14:textId="77777777" w:rsidR="00C26F2B" w:rsidRPr="00C846DF" w:rsidRDefault="00C26F2B" w:rsidP="00C26F2B">
      <w:pPr>
        <w:pStyle w:val="ListParagraph"/>
        <w:spacing w:after="120"/>
        <w:ind w:left="792"/>
        <w:jc w:val="both"/>
        <w:rPr>
          <w:b/>
        </w:rPr>
      </w:pPr>
    </w:p>
    <w:p w14:paraId="2B84AB2A" w14:textId="6B6B0D8C" w:rsidR="00C846DF" w:rsidRPr="00C26F2B" w:rsidRDefault="00C846DF" w:rsidP="00263400">
      <w:pPr>
        <w:pStyle w:val="ListParagraph"/>
        <w:numPr>
          <w:ilvl w:val="1"/>
          <w:numId w:val="1"/>
        </w:numPr>
        <w:spacing w:after="120"/>
        <w:jc w:val="both"/>
        <w:rPr>
          <w:b/>
        </w:rPr>
      </w:pPr>
      <w:r>
        <w:t>In a scintillation vial, prepare a 50:1 (volume) solutio</w:t>
      </w:r>
      <w:r w:rsidR="00081559">
        <w:t xml:space="preserve">n of </w:t>
      </w:r>
      <w:proofErr w:type="spellStart"/>
      <w:r w:rsidR="00081559">
        <w:t>deuterated</w:t>
      </w:r>
      <w:proofErr w:type="gramStart"/>
      <w:r w:rsidR="00081559">
        <w:t>:proteo</w:t>
      </w:r>
      <w:proofErr w:type="spellEnd"/>
      <w:proofErr w:type="gramEnd"/>
      <w:r w:rsidR="00081559">
        <w:t xml:space="preserve"> acetonitrile. </w:t>
      </w:r>
      <w:r>
        <w:t xml:space="preserve">Pipette 2 mL of deuterated solvent, and to this add 40 </w:t>
      </w:r>
      <w:r w:rsidR="00724DE3">
        <w:rPr>
          <w:rFonts w:ascii="Symbol" w:hAnsi="Symbol"/>
        </w:rPr>
        <w:t></w:t>
      </w:r>
      <w:r>
        <w:t xml:space="preserve">L of </w:t>
      </w:r>
      <w:proofErr w:type="spellStart"/>
      <w:r w:rsidR="00081559">
        <w:t>proteo</w:t>
      </w:r>
      <w:proofErr w:type="spellEnd"/>
      <w:r>
        <w:t xml:space="preserve"> solvent. Cap the vial.</w:t>
      </w:r>
    </w:p>
    <w:p w14:paraId="6042F3FE" w14:textId="77777777" w:rsidR="00C26F2B" w:rsidRPr="00C26F2B" w:rsidRDefault="00C26F2B" w:rsidP="00C26F2B">
      <w:pPr>
        <w:pStyle w:val="ListParagraph"/>
        <w:rPr>
          <w:b/>
        </w:rPr>
      </w:pPr>
    </w:p>
    <w:p w14:paraId="7924A940" w14:textId="7BE1BA5C" w:rsidR="00C846DF" w:rsidRPr="00C26F2B" w:rsidRDefault="00076C65" w:rsidP="00263400">
      <w:pPr>
        <w:pStyle w:val="ListParagraph"/>
        <w:numPr>
          <w:ilvl w:val="1"/>
          <w:numId w:val="1"/>
        </w:numPr>
        <w:spacing w:after="120"/>
        <w:jc w:val="both"/>
        <w:rPr>
          <w:b/>
        </w:rPr>
      </w:pPr>
      <w:r>
        <w:t>C</w:t>
      </w:r>
      <w:r w:rsidR="00131AE8">
        <w:t xml:space="preserve">arefully add a few drops of the solvent mixture to the sealed </w:t>
      </w:r>
      <w:r>
        <w:t xml:space="preserve">glass </w:t>
      </w:r>
      <w:r w:rsidR="00131AE8">
        <w:t xml:space="preserve">pipette. </w:t>
      </w:r>
      <w:r w:rsidR="00B1576E">
        <w:t>Gently flick the tip of</w:t>
      </w:r>
      <w:r w:rsidR="00131AE8">
        <w:t xml:space="preserve"> the sealed pipette so that the liquid </w:t>
      </w:r>
      <w:r w:rsidR="00A53229">
        <w:t>enters</w:t>
      </w:r>
      <w:r w:rsidR="00131AE8">
        <w:t xml:space="preserve"> the capillary. Repeat until the solution has a depth of ~ 2 inches from the bottom of the capillary. Make sure that there are no bubbles of air.</w:t>
      </w:r>
    </w:p>
    <w:p w14:paraId="0D84BADC" w14:textId="77777777" w:rsidR="00C26F2B" w:rsidRPr="00C26F2B" w:rsidRDefault="00C26F2B" w:rsidP="00C26F2B">
      <w:pPr>
        <w:pStyle w:val="ListParagraph"/>
        <w:rPr>
          <w:b/>
        </w:rPr>
      </w:pPr>
    </w:p>
    <w:p w14:paraId="181F3463" w14:textId="2FDABC1B" w:rsidR="00131AE8" w:rsidRPr="00C26F2B" w:rsidRDefault="00131AE8" w:rsidP="00263400">
      <w:pPr>
        <w:pStyle w:val="ListParagraph"/>
        <w:numPr>
          <w:ilvl w:val="1"/>
          <w:numId w:val="1"/>
        </w:numPr>
        <w:spacing w:after="120"/>
        <w:jc w:val="both"/>
        <w:rPr>
          <w:b/>
        </w:rPr>
      </w:pPr>
      <w:r>
        <w:t>Cap the pipette with a 14/20 rubber septum. Using a 3</w:t>
      </w:r>
      <w:r w:rsidR="00A53229">
        <w:t>-</w:t>
      </w:r>
      <w:r>
        <w:t>mL syringe capped with a needle, insert the needle into the pipette</w:t>
      </w:r>
      <w:ins w:id="25" w:author="Andrew" w:date="2017-01-12T18:37:00Z">
        <w:r w:rsidR="00BB06E8">
          <w:t>,</w:t>
        </w:r>
      </w:ins>
      <w:r>
        <w:t xml:space="preserve"> </w:t>
      </w:r>
      <w:r w:rsidR="00271A77">
        <w:t>and</w:t>
      </w:r>
      <w:r>
        <w:t xml:space="preserve"> pull out 3 mL of air. This creates a partial vacuum, </w:t>
      </w:r>
      <w:r w:rsidR="00A53229">
        <w:t>facilitating</w:t>
      </w:r>
      <w:r>
        <w:t xml:space="preserve"> the next step.</w:t>
      </w:r>
    </w:p>
    <w:p w14:paraId="40CAFFEB" w14:textId="77777777" w:rsidR="00C26F2B" w:rsidRPr="00C26F2B" w:rsidRDefault="00C26F2B" w:rsidP="00C26F2B">
      <w:pPr>
        <w:pStyle w:val="ListParagraph"/>
        <w:rPr>
          <w:b/>
        </w:rPr>
      </w:pPr>
    </w:p>
    <w:p w14:paraId="0C8A28FF" w14:textId="35240E33" w:rsidR="00131AE8" w:rsidRPr="00C26F2B" w:rsidRDefault="00131AE8" w:rsidP="00263400">
      <w:pPr>
        <w:pStyle w:val="ListParagraph"/>
        <w:numPr>
          <w:ilvl w:val="1"/>
          <w:numId w:val="1"/>
        </w:numPr>
        <w:spacing w:after="120"/>
        <w:jc w:val="both"/>
        <w:rPr>
          <w:b/>
        </w:rPr>
      </w:pPr>
      <w:r>
        <w:t xml:space="preserve">Seal the top of </w:t>
      </w:r>
      <w:r w:rsidR="00A53229">
        <w:t xml:space="preserve">the </w:t>
      </w:r>
      <w:r>
        <w:t xml:space="preserve">capillary. </w:t>
      </w:r>
      <w:r w:rsidR="00A14880">
        <w:t xml:space="preserve">Horizontally clamp </w:t>
      </w:r>
      <w:r>
        <w:t xml:space="preserve">the pipette </w:t>
      </w:r>
      <w:r w:rsidR="00A14880">
        <w:t>to a ring stand</w:t>
      </w:r>
      <w:r>
        <w:t>.</w:t>
      </w:r>
      <w:r w:rsidR="00A14880">
        <w:t xml:space="preserve"> Use a lighter to soften the glass above the solution in the bottom of the pipette. Once the glass softens, begin to</w:t>
      </w:r>
      <w:r>
        <w:t xml:space="preserve"> rotate the</w:t>
      </w:r>
      <w:r w:rsidR="00A14880">
        <w:t xml:space="preserve"> tip of the pipette</w:t>
      </w:r>
      <w:r>
        <w:t xml:space="preserve"> </w:t>
      </w:r>
      <w:r w:rsidR="00A14880">
        <w:t>and</w:t>
      </w:r>
      <w:r>
        <w:t xml:space="preserve"> pull </w:t>
      </w:r>
      <w:r w:rsidR="00ED1BFB">
        <w:t xml:space="preserve">the </w:t>
      </w:r>
      <w:r w:rsidR="00A14880">
        <w:t>tip of the</w:t>
      </w:r>
      <w:r w:rsidR="0034677F">
        <w:t xml:space="preserve"> pipette</w:t>
      </w:r>
      <w:r>
        <w:t xml:space="preserve"> </w:t>
      </w:r>
      <w:r w:rsidR="00A14880">
        <w:t>away from the clamped base</w:t>
      </w:r>
      <w:r>
        <w:t xml:space="preserve">. </w:t>
      </w:r>
      <w:r w:rsidR="00495788">
        <w:t xml:space="preserve">Let </w:t>
      </w:r>
      <w:r w:rsidR="00ED1BFB">
        <w:t xml:space="preserve">the </w:t>
      </w:r>
      <w:r w:rsidR="00495788">
        <w:t>sealed capillary cool.</w:t>
      </w:r>
    </w:p>
    <w:p w14:paraId="699B5FB8" w14:textId="77777777" w:rsidR="00C26F2B" w:rsidRPr="00C26F2B" w:rsidRDefault="00C26F2B" w:rsidP="00C26F2B">
      <w:pPr>
        <w:pStyle w:val="ListParagraph"/>
        <w:rPr>
          <w:b/>
        </w:rPr>
      </w:pPr>
    </w:p>
    <w:p w14:paraId="55FFAC7F" w14:textId="5495D14C" w:rsidR="00495788" w:rsidRDefault="00495788" w:rsidP="00263400">
      <w:pPr>
        <w:pStyle w:val="ListParagraph"/>
        <w:numPr>
          <w:ilvl w:val="0"/>
          <w:numId w:val="1"/>
        </w:numPr>
        <w:spacing w:after="120"/>
        <w:jc w:val="both"/>
        <w:rPr>
          <w:b/>
        </w:rPr>
      </w:pPr>
      <w:r w:rsidRPr="00495788">
        <w:rPr>
          <w:b/>
        </w:rPr>
        <w:t>Preparation of Paramagnetic Solution</w:t>
      </w:r>
    </w:p>
    <w:p w14:paraId="6025160E" w14:textId="77777777" w:rsidR="00C26F2B" w:rsidRDefault="00C26F2B" w:rsidP="00C26F2B">
      <w:pPr>
        <w:pStyle w:val="ListParagraph"/>
        <w:spacing w:after="120"/>
        <w:ind w:left="360"/>
        <w:jc w:val="both"/>
        <w:rPr>
          <w:b/>
        </w:rPr>
      </w:pPr>
    </w:p>
    <w:p w14:paraId="128B3CBC" w14:textId="64626C1B" w:rsidR="00495788" w:rsidRPr="00C26F2B" w:rsidRDefault="00724DE3" w:rsidP="00263400">
      <w:pPr>
        <w:pStyle w:val="ListParagraph"/>
        <w:numPr>
          <w:ilvl w:val="1"/>
          <w:numId w:val="1"/>
        </w:numPr>
        <w:spacing w:after="120"/>
        <w:jc w:val="both"/>
        <w:rPr>
          <w:b/>
        </w:rPr>
      </w:pPr>
      <w:r>
        <w:lastRenderedPageBreak/>
        <w:t>Using an analytical balance, mass a scintillation vial and lid. Note the mass.</w:t>
      </w:r>
    </w:p>
    <w:p w14:paraId="09CBF7AC" w14:textId="77777777" w:rsidR="00C26F2B" w:rsidRPr="00724DE3" w:rsidRDefault="00C26F2B" w:rsidP="00C26F2B">
      <w:pPr>
        <w:pStyle w:val="ListParagraph"/>
        <w:spacing w:after="120"/>
        <w:ind w:left="792"/>
        <w:jc w:val="both"/>
        <w:rPr>
          <w:b/>
        </w:rPr>
      </w:pPr>
    </w:p>
    <w:p w14:paraId="51F5F91B" w14:textId="5AF863B3" w:rsidR="00724DE3" w:rsidRPr="00C26F2B" w:rsidRDefault="00724DE3" w:rsidP="00263400">
      <w:pPr>
        <w:pStyle w:val="ListParagraph"/>
        <w:numPr>
          <w:ilvl w:val="1"/>
          <w:numId w:val="1"/>
        </w:numPr>
        <w:spacing w:after="120"/>
        <w:jc w:val="both"/>
        <w:rPr>
          <w:b/>
        </w:rPr>
      </w:pPr>
      <w:r>
        <w:t xml:space="preserve">Mass out </w:t>
      </w:r>
      <w:r w:rsidR="00F31307">
        <w:t>5</w:t>
      </w:r>
      <w:del w:id="26" w:author="Andrew" w:date="2017-01-12T18:38:00Z">
        <w:r w:rsidR="00F31307" w:rsidDel="00BB06E8">
          <w:delText xml:space="preserve"> </w:delText>
        </w:r>
      </w:del>
      <w:r w:rsidR="00F31307">
        <w:t>–</w:t>
      </w:r>
      <w:del w:id="27" w:author="Andrew" w:date="2017-01-12T18:38:00Z">
        <w:r w:rsidR="00F31307" w:rsidDel="00BB06E8">
          <w:delText xml:space="preserve"> </w:delText>
        </w:r>
      </w:del>
      <w:r w:rsidR="00F31307">
        <w:t>10</w:t>
      </w:r>
      <w:r>
        <w:t xml:space="preserve"> mg of the </w:t>
      </w:r>
      <w:proofErr w:type="gramStart"/>
      <w:r w:rsidR="00F31307" w:rsidRPr="00E60E79">
        <w:rPr>
          <w:rFonts w:eastAsiaTheme="minorEastAsia"/>
        </w:rPr>
        <w:t>Fe(</w:t>
      </w:r>
      <w:proofErr w:type="spellStart"/>
      <w:proofErr w:type="gramEnd"/>
      <w:r w:rsidR="00F31307" w:rsidRPr="00E60E79">
        <w:rPr>
          <w:rFonts w:eastAsiaTheme="minorEastAsia"/>
        </w:rPr>
        <w:t>acac</w:t>
      </w:r>
      <w:proofErr w:type="spellEnd"/>
      <w:r w:rsidR="00F31307" w:rsidRPr="00E60E79">
        <w:rPr>
          <w:rFonts w:eastAsiaTheme="minorEastAsia"/>
        </w:rPr>
        <w:t>)</w:t>
      </w:r>
      <w:r w:rsidR="00F31307" w:rsidRPr="00E60E79">
        <w:rPr>
          <w:rFonts w:eastAsiaTheme="minorEastAsia"/>
          <w:vertAlign w:val="subscript"/>
        </w:rPr>
        <w:t>3</w:t>
      </w:r>
      <w:r>
        <w:t xml:space="preserve"> in the scintillation vial, and note the mass.</w:t>
      </w:r>
      <w:r w:rsidR="00F31307">
        <w:t xml:space="preserve"> (</w:t>
      </w:r>
      <w:proofErr w:type="gramStart"/>
      <w:r w:rsidR="00F31307" w:rsidRPr="00E60E79">
        <w:rPr>
          <w:rFonts w:eastAsiaTheme="minorEastAsia"/>
        </w:rPr>
        <w:t>Fe(</w:t>
      </w:r>
      <w:proofErr w:type="spellStart"/>
      <w:proofErr w:type="gramEnd"/>
      <w:r w:rsidR="00F31307" w:rsidRPr="00E60E79">
        <w:rPr>
          <w:rFonts w:eastAsiaTheme="minorEastAsia"/>
        </w:rPr>
        <w:t>acac</w:t>
      </w:r>
      <w:proofErr w:type="spellEnd"/>
      <w:r w:rsidR="00F31307" w:rsidRPr="00E60E79">
        <w:rPr>
          <w:rFonts w:eastAsiaTheme="minorEastAsia"/>
        </w:rPr>
        <w:t>)</w:t>
      </w:r>
      <w:r w:rsidR="00F31307" w:rsidRPr="00E60E79">
        <w:rPr>
          <w:rFonts w:eastAsiaTheme="minorEastAsia"/>
          <w:vertAlign w:val="subscript"/>
        </w:rPr>
        <w:t>3</w:t>
      </w:r>
      <w:r w:rsidR="00F31307">
        <w:rPr>
          <w:rFonts w:eastAsiaTheme="minorEastAsia"/>
        </w:rPr>
        <w:t xml:space="preserve"> has a very high solution magnetic moment. Therefore </w:t>
      </w:r>
      <w:r w:rsidR="00F31307">
        <w:t>5</w:t>
      </w:r>
      <w:del w:id="28" w:author="Andrew" w:date="2017-01-12T18:39:00Z">
        <w:r w:rsidR="00F31307" w:rsidDel="00BB06E8">
          <w:delText xml:space="preserve"> </w:delText>
        </w:r>
      </w:del>
      <w:r w:rsidR="00F31307">
        <w:t>–</w:t>
      </w:r>
      <w:del w:id="29" w:author="Andrew" w:date="2017-01-12T18:39:00Z">
        <w:r w:rsidR="00F31307" w:rsidDel="00BB06E8">
          <w:delText xml:space="preserve"> </w:delText>
        </w:r>
      </w:del>
      <w:r w:rsidR="00F31307">
        <w:t>10 mg will generate a large change of the chemical shift. Typically 10</w:t>
      </w:r>
      <w:del w:id="30" w:author="Andrew" w:date="2017-01-12T18:39:00Z">
        <w:r w:rsidR="00F31307" w:rsidDel="00BB06E8">
          <w:delText xml:space="preserve"> </w:delText>
        </w:r>
      </w:del>
      <w:r w:rsidR="00F31307">
        <w:t>–</w:t>
      </w:r>
      <w:del w:id="31" w:author="Andrew" w:date="2017-01-12T18:39:00Z">
        <w:r w:rsidR="00F31307" w:rsidDel="00BB06E8">
          <w:delText xml:space="preserve"> </w:delText>
        </w:r>
      </w:del>
      <w:r w:rsidR="00F31307">
        <w:t>15 mg is a more appropriate mass to use for Evan’s method samples.)</w:t>
      </w:r>
    </w:p>
    <w:p w14:paraId="3E67EA1E" w14:textId="77777777" w:rsidR="00C26F2B" w:rsidRPr="00C26F2B" w:rsidRDefault="00C26F2B" w:rsidP="00C26F2B">
      <w:pPr>
        <w:pStyle w:val="ListParagraph"/>
        <w:rPr>
          <w:b/>
        </w:rPr>
      </w:pPr>
    </w:p>
    <w:p w14:paraId="2EDA25D8" w14:textId="63F306F2" w:rsidR="00724DE3" w:rsidRPr="00C26F2B" w:rsidRDefault="00724DE3" w:rsidP="00263400">
      <w:pPr>
        <w:pStyle w:val="ListParagraph"/>
        <w:numPr>
          <w:ilvl w:val="1"/>
          <w:numId w:val="1"/>
        </w:numPr>
        <w:spacing w:after="120"/>
        <w:jc w:val="both"/>
        <w:rPr>
          <w:b/>
        </w:rPr>
      </w:pPr>
      <w:r>
        <w:t xml:space="preserve">Pipette ~600 </w:t>
      </w:r>
      <w:r>
        <w:rPr>
          <w:rFonts w:ascii="Symbol" w:hAnsi="Symbol"/>
        </w:rPr>
        <w:t></w:t>
      </w:r>
      <w:r>
        <w:t xml:space="preserve">L of the </w:t>
      </w:r>
      <w:r w:rsidR="0034677F">
        <w:t xml:space="preserve">prepared </w:t>
      </w:r>
      <w:r>
        <w:t xml:space="preserve">solvent mixture into the vial containing the paramagnetic species. Cap, and note the mass. </w:t>
      </w:r>
      <w:r w:rsidR="00F31307">
        <w:t>Make sure that the solid completely dissolves.</w:t>
      </w:r>
    </w:p>
    <w:p w14:paraId="75095356" w14:textId="77777777" w:rsidR="00C26F2B" w:rsidRPr="00C26F2B" w:rsidRDefault="00C26F2B" w:rsidP="00C26F2B">
      <w:pPr>
        <w:pStyle w:val="ListParagraph"/>
        <w:rPr>
          <w:b/>
        </w:rPr>
      </w:pPr>
    </w:p>
    <w:p w14:paraId="058888C9" w14:textId="7F41AA54" w:rsidR="00724DE3" w:rsidRDefault="00724DE3" w:rsidP="00263400">
      <w:pPr>
        <w:pStyle w:val="ListParagraph"/>
        <w:numPr>
          <w:ilvl w:val="0"/>
          <w:numId w:val="1"/>
        </w:numPr>
        <w:spacing w:after="120"/>
        <w:jc w:val="both"/>
        <w:rPr>
          <w:b/>
        </w:rPr>
      </w:pPr>
      <w:r w:rsidRPr="00724DE3">
        <w:rPr>
          <w:b/>
        </w:rPr>
        <w:t xml:space="preserve">Preparation of NMR </w:t>
      </w:r>
      <w:r w:rsidR="009B1A88">
        <w:rPr>
          <w:b/>
        </w:rPr>
        <w:t>Sample</w:t>
      </w:r>
    </w:p>
    <w:p w14:paraId="74CFB887" w14:textId="77777777" w:rsidR="00C26F2B" w:rsidRPr="00C26F2B" w:rsidRDefault="00C26F2B" w:rsidP="00C26F2B">
      <w:pPr>
        <w:pStyle w:val="ListParagraph"/>
        <w:spacing w:after="120"/>
        <w:ind w:left="792"/>
        <w:jc w:val="both"/>
        <w:rPr>
          <w:b/>
        </w:rPr>
      </w:pPr>
    </w:p>
    <w:p w14:paraId="3116CB81" w14:textId="428A02F6" w:rsidR="00724DE3" w:rsidRPr="00C26F2B" w:rsidRDefault="00724DE3" w:rsidP="00263400">
      <w:pPr>
        <w:pStyle w:val="ListParagraph"/>
        <w:numPr>
          <w:ilvl w:val="1"/>
          <w:numId w:val="1"/>
        </w:numPr>
        <w:spacing w:after="120"/>
        <w:jc w:val="both"/>
        <w:rPr>
          <w:b/>
        </w:rPr>
      </w:pPr>
      <w:r>
        <w:t>In a standard NMR tube, carefully drop the capillary insert</w:t>
      </w:r>
      <w:r w:rsidR="00515C98">
        <w:t xml:space="preserve"> at an angle</w:t>
      </w:r>
      <w:r>
        <w:t>, as to not break it.</w:t>
      </w:r>
    </w:p>
    <w:p w14:paraId="3E58CF61" w14:textId="77777777" w:rsidR="00C26F2B" w:rsidRPr="00C26F2B" w:rsidRDefault="00C26F2B" w:rsidP="00C26F2B">
      <w:pPr>
        <w:pStyle w:val="ListParagraph"/>
        <w:spacing w:after="120"/>
        <w:ind w:left="792"/>
        <w:jc w:val="both"/>
        <w:rPr>
          <w:b/>
        </w:rPr>
      </w:pPr>
    </w:p>
    <w:p w14:paraId="5289E11D" w14:textId="231B9E71" w:rsidR="00724DE3" w:rsidRPr="00C26F2B" w:rsidRDefault="00724DE3" w:rsidP="00263400">
      <w:pPr>
        <w:pStyle w:val="ListParagraph"/>
        <w:numPr>
          <w:ilvl w:val="1"/>
          <w:numId w:val="1"/>
        </w:numPr>
        <w:spacing w:after="120"/>
        <w:jc w:val="both"/>
        <w:rPr>
          <w:b/>
        </w:rPr>
      </w:pPr>
      <w:r>
        <w:t xml:space="preserve">Pipette in </w:t>
      </w:r>
      <w:r w:rsidR="0034677F">
        <w:t xml:space="preserve">the </w:t>
      </w:r>
      <w:r>
        <w:t>solution containing the paramagnetic species.</w:t>
      </w:r>
    </w:p>
    <w:p w14:paraId="793CBAB4" w14:textId="77777777" w:rsidR="00C26F2B" w:rsidRPr="00C26F2B" w:rsidRDefault="00C26F2B" w:rsidP="00C26F2B">
      <w:pPr>
        <w:pStyle w:val="ListParagraph"/>
        <w:rPr>
          <w:b/>
        </w:rPr>
      </w:pPr>
    </w:p>
    <w:p w14:paraId="77B49591" w14:textId="759A0B4C" w:rsidR="00724DE3" w:rsidRPr="00C26F2B" w:rsidRDefault="00724DE3" w:rsidP="00263400">
      <w:pPr>
        <w:pStyle w:val="ListParagraph"/>
        <w:numPr>
          <w:ilvl w:val="1"/>
          <w:numId w:val="1"/>
        </w:numPr>
        <w:spacing w:after="120"/>
        <w:jc w:val="both"/>
        <w:rPr>
          <w:b/>
        </w:rPr>
      </w:pPr>
      <w:r>
        <w:t>Cap the NMR tube.</w:t>
      </w:r>
      <w:r w:rsidR="00F51D9F">
        <w:t xml:space="preserve"> For air-sensitive samples, wrap </w:t>
      </w:r>
      <w:proofErr w:type="spellStart"/>
      <w:r w:rsidR="0034677F">
        <w:t>P</w:t>
      </w:r>
      <w:r w:rsidR="00F51D9F">
        <w:t>arafilm</w:t>
      </w:r>
      <w:proofErr w:type="spellEnd"/>
      <w:r w:rsidR="00F51D9F">
        <w:t xml:space="preserve"> around the cap. </w:t>
      </w:r>
    </w:p>
    <w:p w14:paraId="5F8B5A76" w14:textId="77777777" w:rsidR="00C26F2B" w:rsidRPr="00C26F2B" w:rsidRDefault="00C26F2B" w:rsidP="00C26F2B">
      <w:pPr>
        <w:pStyle w:val="ListParagraph"/>
        <w:rPr>
          <w:b/>
        </w:rPr>
      </w:pPr>
    </w:p>
    <w:p w14:paraId="188574AA" w14:textId="755364DF" w:rsidR="00724DE3" w:rsidRDefault="00724DE3" w:rsidP="00263400">
      <w:pPr>
        <w:pStyle w:val="ListParagraph"/>
        <w:numPr>
          <w:ilvl w:val="0"/>
          <w:numId w:val="1"/>
        </w:numPr>
        <w:spacing w:after="120"/>
        <w:jc w:val="both"/>
        <w:rPr>
          <w:b/>
        </w:rPr>
      </w:pPr>
      <w:r w:rsidRPr="00724DE3">
        <w:rPr>
          <w:b/>
        </w:rPr>
        <w:t>Data Collection</w:t>
      </w:r>
    </w:p>
    <w:p w14:paraId="1EFD2A04" w14:textId="77777777" w:rsidR="00C26F2B" w:rsidRDefault="00C26F2B" w:rsidP="00C26F2B">
      <w:pPr>
        <w:pStyle w:val="ListParagraph"/>
        <w:spacing w:after="120"/>
        <w:ind w:left="360"/>
        <w:jc w:val="both"/>
        <w:rPr>
          <w:b/>
        </w:rPr>
      </w:pPr>
    </w:p>
    <w:p w14:paraId="60EB364A" w14:textId="31B04FEE" w:rsidR="00724DE3" w:rsidRDefault="00724DE3" w:rsidP="00C26F2B">
      <w:pPr>
        <w:pStyle w:val="ListParagraph"/>
        <w:numPr>
          <w:ilvl w:val="1"/>
          <w:numId w:val="1"/>
        </w:numPr>
        <w:spacing w:after="120"/>
        <w:jc w:val="both"/>
      </w:pPr>
      <w:r>
        <w:t xml:space="preserve">Acquire </w:t>
      </w:r>
      <w:r w:rsidR="004A0A08">
        <w:t xml:space="preserve">and save </w:t>
      </w:r>
      <w:r>
        <w:t xml:space="preserve">a standard </w:t>
      </w:r>
      <w:r w:rsidRPr="00C26F2B">
        <w:rPr>
          <w:vertAlign w:val="superscript"/>
        </w:rPr>
        <w:t>1</w:t>
      </w:r>
      <w:r>
        <w:t>H NMR spectrum.</w:t>
      </w:r>
    </w:p>
    <w:p w14:paraId="7B658E82" w14:textId="77777777" w:rsidR="00C26F2B" w:rsidRDefault="00C26F2B" w:rsidP="00C26F2B">
      <w:pPr>
        <w:pStyle w:val="ListParagraph"/>
        <w:spacing w:after="120"/>
        <w:ind w:left="792"/>
        <w:jc w:val="both"/>
      </w:pPr>
    </w:p>
    <w:p w14:paraId="27091618" w14:textId="215D49B1" w:rsidR="00724DE3" w:rsidRDefault="00724DE3" w:rsidP="00263400">
      <w:pPr>
        <w:pStyle w:val="ListParagraph"/>
        <w:numPr>
          <w:ilvl w:val="1"/>
          <w:numId w:val="1"/>
        </w:numPr>
        <w:spacing w:after="120"/>
        <w:jc w:val="both"/>
      </w:pPr>
      <w:r>
        <w:t>Note the temperature of the probe.</w:t>
      </w:r>
    </w:p>
    <w:p w14:paraId="493DE19D" w14:textId="77777777" w:rsidR="00C26F2B" w:rsidRDefault="00C26F2B" w:rsidP="00C26F2B">
      <w:pPr>
        <w:pStyle w:val="ListParagraph"/>
      </w:pPr>
    </w:p>
    <w:p w14:paraId="22A14EEB" w14:textId="412451D1" w:rsidR="00724DE3" w:rsidRDefault="00724DE3" w:rsidP="00263400">
      <w:pPr>
        <w:pStyle w:val="ListParagraph"/>
        <w:numPr>
          <w:ilvl w:val="1"/>
          <w:numId w:val="1"/>
        </w:numPr>
        <w:spacing w:after="120"/>
        <w:jc w:val="both"/>
      </w:pPr>
      <w:r>
        <w:t xml:space="preserve">Note the radiofrequency. </w:t>
      </w:r>
    </w:p>
    <w:p w14:paraId="22B9DD0A" w14:textId="77777777" w:rsidR="00C26F2B" w:rsidRDefault="00C26F2B" w:rsidP="00C26F2B">
      <w:pPr>
        <w:pStyle w:val="ListParagraph"/>
      </w:pPr>
    </w:p>
    <w:p w14:paraId="026B2CE3" w14:textId="4A2E94C6" w:rsidR="00724DE3" w:rsidRPr="00C26F2B" w:rsidRDefault="00724DE3" w:rsidP="00263400">
      <w:pPr>
        <w:pStyle w:val="ListParagraph"/>
        <w:numPr>
          <w:ilvl w:val="0"/>
          <w:numId w:val="1"/>
        </w:numPr>
        <w:spacing w:after="120"/>
        <w:jc w:val="both"/>
      </w:pPr>
      <w:r>
        <w:rPr>
          <w:b/>
        </w:rPr>
        <w:t>Data Analysis</w:t>
      </w:r>
      <w:r w:rsidR="00263400">
        <w:rPr>
          <w:b/>
        </w:rPr>
        <w:t xml:space="preserve"> and Results</w:t>
      </w:r>
    </w:p>
    <w:p w14:paraId="6C2C1588" w14:textId="77777777" w:rsidR="00C26F2B" w:rsidRDefault="00C26F2B" w:rsidP="00C26F2B">
      <w:pPr>
        <w:pStyle w:val="ListParagraph"/>
        <w:spacing w:after="120"/>
        <w:ind w:left="360"/>
        <w:jc w:val="both"/>
      </w:pPr>
    </w:p>
    <w:p w14:paraId="0A3F9E4C" w14:textId="7F5C23CF" w:rsidR="00724DE3" w:rsidRDefault="00724DE3" w:rsidP="00263400">
      <w:pPr>
        <w:pStyle w:val="ListParagraph"/>
        <w:numPr>
          <w:ilvl w:val="1"/>
          <w:numId w:val="1"/>
        </w:numPr>
        <w:spacing w:after="120"/>
        <w:jc w:val="both"/>
      </w:pPr>
      <w:r>
        <w:t>Using the mass and density of the solvent, calculate the volume of the solvent used to prepare the paramagnetic solution.</w:t>
      </w:r>
    </w:p>
    <w:p w14:paraId="7242E323" w14:textId="77777777" w:rsidR="00C26F2B" w:rsidRDefault="00C26F2B" w:rsidP="00C26F2B">
      <w:pPr>
        <w:pStyle w:val="ListParagraph"/>
        <w:spacing w:after="120"/>
        <w:ind w:left="792"/>
        <w:jc w:val="both"/>
      </w:pPr>
    </w:p>
    <w:p w14:paraId="40C5CD27" w14:textId="7BB0FFC3" w:rsidR="00724DE3" w:rsidRDefault="00724DE3" w:rsidP="00263400">
      <w:pPr>
        <w:pStyle w:val="ListParagraph"/>
        <w:numPr>
          <w:ilvl w:val="1"/>
          <w:numId w:val="1"/>
        </w:numPr>
        <w:spacing w:after="120"/>
        <w:jc w:val="both"/>
      </w:pPr>
      <w:r>
        <w:t>Calculate the concentration (M) of the paramagnetic solution.</w:t>
      </w:r>
    </w:p>
    <w:p w14:paraId="183FEB3A" w14:textId="77777777" w:rsidR="00C26F2B" w:rsidRDefault="00C26F2B" w:rsidP="00C26F2B">
      <w:pPr>
        <w:pStyle w:val="ListParagraph"/>
      </w:pPr>
    </w:p>
    <w:p w14:paraId="1396B15C" w14:textId="748D7F2D" w:rsidR="00263400" w:rsidRDefault="00724DE3" w:rsidP="00263400">
      <w:pPr>
        <w:pStyle w:val="ListParagraph"/>
        <w:numPr>
          <w:ilvl w:val="1"/>
          <w:numId w:val="1"/>
        </w:numPr>
        <w:spacing w:after="120"/>
        <w:jc w:val="both"/>
      </w:pPr>
      <w:r>
        <w:t xml:space="preserve">Calculate the peak separation of </w:t>
      </w:r>
      <w:r w:rsidR="0034677F">
        <w:t xml:space="preserve">the </w:t>
      </w:r>
      <w:r>
        <w:t>solvent resonance between that of pure solvent (in the capillary) and that shifted by the paramagnet (outside of capillary)</w:t>
      </w:r>
      <w:r w:rsidR="00ED26DD">
        <w:t xml:space="preserve"> (</w:t>
      </w:r>
      <m:oMath>
        <m:sSub>
          <m:sSubPr>
            <m:ctrlPr>
              <w:rPr>
                <w:rFonts w:ascii="Cambria Math" w:hAnsi="Cambria Math"/>
                <w:i/>
              </w:rPr>
            </m:ctrlPr>
          </m:sSubPr>
          <m:e>
            <m:r>
              <m:rPr>
                <m:sty m:val="p"/>
              </m:rPr>
              <w:rPr>
                <w:rFonts w:ascii="Cambria Math" w:hAnsi="Cambria Math" w:hint="eastAsia"/>
              </w:rPr>
              <m:t>Δ</m:t>
            </m:r>
          </m:e>
          <m:sub>
            <m:r>
              <w:rPr>
                <w:rFonts w:ascii="Cambria Math" w:hAnsi="Cambria Math"/>
              </w:rPr>
              <m:t>ppm</m:t>
            </m:r>
          </m:sub>
        </m:sSub>
      </m:oMath>
      <w:r w:rsidR="00ED26DD">
        <w:rPr>
          <w:rFonts w:eastAsiaTheme="minorEastAsia"/>
        </w:rPr>
        <w:t>)</w:t>
      </w:r>
      <w:r>
        <w:t xml:space="preserve">. If this is done in ppm, convert it to Hz by </w:t>
      </w:r>
      <w:r w:rsidR="0034677F" w:rsidRPr="00BB06E8">
        <w:rPr>
          <w:b/>
          <w:rPrChange w:id="32" w:author="Andrew" w:date="2017-01-12T18:40:00Z">
            <w:rPr/>
          </w:rPrChange>
        </w:rPr>
        <w:t>E</w:t>
      </w:r>
      <w:r w:rsidR="001E6768" w:rsidRPr="00BB06E8">
        <w:rPr>
          <w:b/>
          <w:rPrChange w:id="33" w:author="Andrew" w:date="2017-01-12T18:40:00Z">
            <w:rPr/>
          </w:rPrChange>
        </w:rPr>
        <w:t>q</w:t>
      </w:r>
      <w:r w:rsidR="0034677F" w:rsidRPr="00BB06E8">
        <w:rPr>
          <w:b/>
          <w:rPrChange w:id="34" w:author="Andrew" w:date="2017-01-12T18:40:00Z">
            <w:rPr/>
          </w:rPrChange>
        </w:rPr>
        <w:t>uatio</w:t>
      </w:r>
      <w:r w:rsidR="001E6768" w:rsidRPr="00BB06E8">
        <w:rPr>
          <w:b/>
          <w:rPrChange w:id="35" w:author="Andrew" w:date="2017-01-12T18:40:00Z">
            <w:rPr/>
          </w:rPrChange>
        </w:rPr>
        <w:t>n 5</w:t>
      </w:r>
      <w:r>
        <w:t>:</w:t>
      </w:r>
    </w:p>
    <w:p w14:paraId="27E60C34" w14:textId="74EC5F30" w:rsidR="00515BA9" w:rsidRDefault="00724DE3" w:rsidP="00905968">
      <w:pPr>
        <w:spacing w:after="120"/>
        <w:ind w:firstLine="360"/>
        <w:jc w:val="right"/>
        <w:rPr>
          <w:rFonts w:eastAsiaTheme="minorEastAsia"/>
        </w:rPr>
      </w:pPr>
      <m:oMath>
        <m:r>
          <m:rPr>
            <m:sty m:val="p"/>
          </m:rPr>
          <w:rPr>
            <w:rFonts w:ascii="Cambria Math" w:hAnsi="Cambria Math"/>
          </w:rPr>
          <m:t>Δ</m:t>
        </m:r>
        <m:r>
          <w:rPr>
            <w:rFonts w:ascii="Cambria Math" w:hAnsi="Cambria Math"/>
          </w:rPr>
          <m:t>f(Hz)=</m:t>
        </m:r>
        <m:f>
          <m:fPr>
            <m:ctrlPr>
              <w:rPr>
                <w:rFonts w:ascii="Cambria Math" w:hAnsi="Cambria Math"/>
                <w:i/>
              </w:rPr>
            </m:ctrlPr>
          </m:fPr>
          <m:num>
            <m:sSub>
              <m:sSubPr>
                <m:ctrlPr>
                  <w:rPr>
                    <w:rFonts w:ascii="Cambria Math" w:hAnsi="Cambria Math"/>
                    <w:i/>
                  </w:rPr>
                </m:ctrlPr>
              </m:sSubPr>
              <m:e>
                <m:r>
                  <m:rPr>
                    <m:sty m:val="p"/>
                  </m:rPr>
                  <w:rPr>
                    <w:rFonts w:ascii="Cambria Math" w:hAnsi="Cambria Math" w:hint="eastAsia"/>
                  </w:rPr>
                  <m:t>Δ</m:t>
                </m:r>
              </m:e>
              <m:sub>
                <m:r>
                  <w:rPr>
                    <w:rFonts w:ascii="Cambria Math" w:hAnsi="Cambria Math"/>
                  </w:rPr>
                  <m:t>ppm</m:t>
                </m:r>
              </m:sub>
            </m:sSub>
            <m:r>
              <w:rPr>
                <w:rFonts w:ascii="Cambria Math" w:hAnsi="Cambria Math"/>
              </w:rPr>
              <m:t>F</m:t>
            </m:r>
          </m:num>
          <m:den>
            <m:sSup>
              <m:sSupPr>
                <m:ctrlPr>
                  <w:rPr>
                    <w:rFonts w:ascii="Cambria Math" w:hAnsi="Cambria Math"/>
                    <w:i/>
                  </w:rPr>
                </m:ctrlPr>
              </m:sSupPr>
              <m:e>
                <m:r>
                  <w:rPr>
                    <w:rFonts w:ascii="Cambria Math" w:hAnsi="Cambria Math"/>
                  </w:rPr>
                  <m:t>10</m:t>
                </m:r>
              </m:e>
              <m:sup>
                <m:r>
                  <w:rPr>
                    <w:rFonts w:ascii="Cambria Math" w:hAnsi="Cambria Math"/>
                  </w:rPr>
                  <m:t>6</m:t>
                </m:r>
              </m:sup>
            </m:sSup>
          </m:den>
        </m:f>
      </m:oMath>
      <w:r w:rsidR="004A0A08">
        <w:rPr>
          <w:rFonts w:eastAsiaTheme="minorEastAsia"/>
        </w:rPr>
        <w:t xml:space="preserve">                                               </w:t>
      </w:r>
      <w:r w:rsidR="00905968">
        <w:rPr>
          <w:rFonts w:eastAsiaTheme="minorEastAsia"/>
        </w:rPr>
        <w:tab/>
      </w:r>
      <w:r w:rsidR="00905968">
        <w:rPr>
          <w:rFonts w:eastAsiaTheme="minorEastAsia"/>
        </w:rPr>
        <w:tab/>
      </w:r>
      <w:r w:rsidR="00905968">
        <w:rPr>
          <w:rFonts w:eastAsiaTheme="minorEastAsia"/>
        </w:rPr>
        <w:tab/>
      </w:r>
      <w:r w:rsidR="00905968">
        <w:rPr>
          <w:rFonts w:eastAsiaTheme="minorEastAsia"/>
        </w:rPr>
        <w:tab/>
        <w:t>(5)</w:t>
      </w:r>
    </w:p>
    <w:p w14:paraId="54487B5A" w14:textId="60187892" w:rsidR="00724DE3" w:rsidRDefault="00515BA9" w:rsidP="00515BA9">
      <w:pPr>
        <w:spacing w:after="120"/>
        <w:ind w:firstLine="360"/>
      </w:pPr>
      <w:r>
        <w:rPr>
          <w:rFonts w:eastAsiaTheme="minorEastAsia"/>
        </w:rPr>
        <w:tab/>
      </w:r>
      <w:r>
        <w:rPr>
          <w:rFonts w:eastAsiaTheme="minorEastAsia"/>
        </w:rPr>
        <w:tab/>
      </w:r>
      <w:r>
        <w:rPr>
          <w:rFonts w:eastAsiaTheme="minorEastAsia"/>
        </w:rPr>
        <w:tab/>
      </w:r>
      <w:r>
        <w:rPr>
          <w:rFonts w:eastAsiaTheme="minorEastAsia"/>
          <w:i/>
        </w:rPr>
        <w:t>F</w:t>
      </w:r>
      <w:r>
        <w:rPr>
          <w:rFonts w:eastAsiaTheme="minorEastAsia"/>
        </w:rPr>
        <w:t xml:space="preserve"> = spectrometer radiofrequency in Hz</w:t>
      </w:r>
    </w:p>
    <w:p w14:paraId="6E5D5264" w14:textId="77777777" w:rsidR="00C26F2B" w:rsidRDefault="00C26F2B" w:rsidP="00263400">
      <w:pPr>
        <w:pStyle w:val="ListParagraph"/>
        <w:spacing w:after="120"/>
        <w:ind w:left="792"/>
        <w:jc w:val="right"/>
      </w:pPr>
    </w:p>
    <w:p w14:paraId="5F1079CF" w14:textId="546C66C3" w:rsidR="00263400" w:rsidRPr="00C26F2B" w:rsidRDefault="000A2F76" w:rsidP="00263400">
      <w:pPr>
        <w:pStyle w:val="ListParagraph"/>
        <w:numPr>
          <w:ilvl w:val="1"/>
          <w:numId w:val="1"/>
        </w:numPr>
        <w:spacing w:after="120"/>
        <w:jc w:val="both"/>
        <w:rPr>
          <w:rFonts w:eastAsiaTheme="minorEastAsia"/>
        </w:rPr>
      </w:pPr>
      <w:r>
        <w:t xml:space="preserve">Calculate the magnetic susceptibility using </w:t>
      </w:r>
      <w:r w:rsidR="0034677F" w:rsidRPr="00A30395">
        <w:rPr>
          <w:b/>
          <w:rPrChange w:id="36" w:author="Andrew" w:date="2017-01-12T18:40:00Z">
            <w:rPr/>
          </w:rPrChange>
        </w:rPr>
        <w:t>E</w:t>
      </w:r>
      <w:r w:rsidR="00263400" w:rsidRPr="00A30395">
        <w:rPr>
          <w:b/>
          <w:rPrChange w:id="37" w:author="Andrew" w:date="2017-01-12T18:40:00Z">
            <w:rPr/>
          </w:rPrChange>
        </w:rPr>
        <w:t>quation 4</w:t>
      </w:r>
      <w:r w:rsidR="00263400">
        <w:t>.</w:t>
      </w:r>
    </w:p>
    <w:p w14:paraId="0D2EBFCA" w14:textId="77777777" w:rsidR="00C26F2B" w:rsidRPr="00263400" w:rsidRDefault="00C26F2B" w:rsidP="00C26F2B">
      <w:pPr>
        <w:pStyle w:val="ListParagraph"/>
        <w:spacing w:after="120"/>
        <w:ind w:left="792"/>
        <w:jc w:val="both"/>
        <w:rPr>
          <w:rFonts w:eastAsiaTheme="minorEastAsia"/>
        </w:rPr>
      </w:pPr>
    </w:p>
    <w:p w14:paraId="6331FF0B" w14:textId="5DAF3B34" w:rsidR="000A2F76" w:rsidRDefault="000A2F76" w:rsidP="00263400">
      <w:pPr>
        <w:pStyle w:val="ListParagraph"/>
        <w:numPr>
          <w:ilvl w:val="1"/>
          <w:numId w:val="1"/>
        </w:numPr>
        <w:spacing w:after="120"/>
        <w:jc w:val="both"/>
        <w:rPr>
          <w:rFonts w:eastAsiaTheme="minorEastAsia"/>
        </w:rPr>
      </w:pPr>
      <w:r w:rsidRPr="000A2F76">
        <w:rPr>
          <w:rFonts w:eastAsiaTheme="minorEastAsia"/>
        </w:rPr>
        <w:t xml:space="preserve">Calculate the magnetic moment using </w:t>
      </w:r>
      <w:r w:rsidR="0034677F" w:rsidRPr="00A30395">
        <w:rPr>
          <w:rFonts w:eastAsiaTheme="minorEastAsia"/>
          <w:b/>
          <w:rPrChange w:id="38" w:author="Andrew" w:date="2017-01-12T18:40:00Z">
            <w:rPr>
              <w:rFonts w:eastAsiaTheme="minorEastAsia"/>
            </w:rPr>
          </w:rPrChange>
        </w:rPr>
        <w:t>E</w:t>
      </w:r>
      <w:r w:rsidR="00263400" w:rsidRPr="00A30395">
        <w:rPr>
          <w:rFonts w:eastAsiaTheme="minorEastAsia"/>
          <w:b/>
          <w:rPrChange w:id="39" w:author="Andrew" w:date="2017-01-12T18:40:00Z">
            <w:rPr>
              <w:rFonts w:eastAsiaTheme="minorEastAsia"/>
            </w:rPr>
          </w:rPrChange>
        </w:rPr>
        <w:t>quation 1</w:t>
      </w:r>
      <w:r w:rsidR="00263400">
        <w:rPr>
          <w:rFonts w:eastAsiaTheme="minorEastAsia"/>
        </w:rPr>
        <w:t>.</w:t>
      </w:r>
    </w:p>
    <w:p w14:paraId="3ADA7B5E" w14:textId="77777777" w:rsidR="00C26F2B" w:rsidRPr="00C26F2B" w:rsidRDefault="00C26F2B" w:rsidP="00C26F2B">
      <w:pPr>
        <w:pStyle w:val="ListParagraph"/>
        <w:rPr>
          <w:rFonts w:eastAsiaTheme="minorEastAsia"/>
        </w:rPr>
      </w:pPr>
    </w:p>
    <w:p w14:paraId="4E9B6948" w14:textId="2BE39779" w:rsidR="000A2F76" w:rsidRPr="00A75CA7" w:rsidRDefault="000A2F76" w:rsidP="00A75CA7">
      <w:pPr>
        <w:pStyle w:val="ListParagraph"/>
        <w:numPr>
          <w:ilvl w:val="1"/>
          <w:numId w:val="1"/>
        </w:numPr>
        <w:spacing w:after="120"/>
        <w:jc w:val="both"/>
        <w:rPr>
          <w:rFonts w:eastAsiaTheme="minorEastAsia"/>
        </w:rPr>
      </w:pPr>
      <w:r w:rsidRPr="000A2F76">
        <w:rPr>
          <w:rFonts w:eastAsiaTheme="minorEastAsia"/>
        </w:rPr>
        <w:t>Compare the magnetic moment obtained with that pred</w:t>
      </w:r>
      <w:r w:rsidR="00263400">
        <w:rPr>
          <w:rFonts w:eastAsiaTheme="minorEastAsia"/>
        </w:rPr>
        <w:t>icted for n</w:t>
      </w:r>
      <w:ins w:id="40" w:author="Andrew" w:date="2017-01-12T18:41:00Z">
        <w:r w:rsidR="00A30395">
          <w:rPr>
            <w:rFonts w:eastAsiaTheme="minorEastAsia"/>
          </w:rPr>
          <w:t>-</w:t>
        </w:r>
      </w:ins>
      <w:del w:id="41" w:author="Andrew" w:date="2017-01-12T18:41:00Z">
        <w:r w:rsidR="00263400" w:rsidDel="00A30395">
          <w:rPr>
            <w:rFonts w:eastAsiaTheme="minorEastAsia"/>
          </w:rPr>
          <w:delText xml:space="preserve"> </w:delText>
        </w:r>
      </w:del>
      <w:r w:rsidR="00263400">
        <w:rPr>
          <w:rFonts w:eastAsiaTheme="minorEastAsia"/>
        </w:rPr>
        <w:t xml:space="preserve">unpaired electrons from </w:t>
      </w:r>
      <w:r w:rsidR="0034677F" w:rsidRPr="00A30395">
        <w:rPr>
          <w:rFonts w:eastAsiaTheme="minorEastAsia"/>
          <w:b/>
          <w:rPrChange w:id="42" w:author="Andrew" w:date="2017-01-12T18:41:00Z">
            <w:rPr>
              <w:rFonts w:eastAsiaTheme="minorEastAsia"/>
            </w:rPr>
          </w:rPrChange>
        </w:rPr>
        <w:t>E</w:t>
      </w:r>
      <w:r w:rsidR="00263400" w:rsidRPr="00A30395">
        <w:rPr>
          <w:rFonts w:eastAsiaTheme="minorEastAsia"/>
          <w:b/>
          <w:rPrChange w:id="43" w:author="Andrew" w:date="2017-01-12T18:41:00Z">
            <w:rPr>
              <w:rFonts w:eastAsiaTheme="minorEastAsia"/>
            </w:rPr>
          </w:rPrChange>
        </w:rPr>
        <w:t>quation 3</w:t>
      </w:r>
      <w:r w:rsidR="00263400">
        <w:rPr>
          <w:rFonts w:eastAsiaTheme="minorEastAsia"/>
        </w:rPr>
        <w:t>.</w:t>
      </w:r>
      <w:r w:rsidR="00A75CA7">
        <w:rPr>
          <w:rFonts w:eastAsiaTheme="minorEastAsia"/>
        </w:rPr>
        <w:t xml:space="preserve"> </w:t>
      </w:r>
      <w:r w:rsidRPr="00A75CA7">
        <w:rPr>
          <w:rFonts w:eastAsiaTheme="minorEastAsia"/>
        </w:rPr>
        <w:t>The magnetic susceptibility will be slightly greater than the anticipated spin-</w:t>
      </w:r>
      <w:r w:rsidR="00271A77" w:rsidRPr="00A75CA7">
        <w:rPr>
          <w:rFonts w:eastAsiaTheme="minorEastAsia"/>
        </w:rPr>
        <w:t>only</w:t>
      </w:r>
      <w:r w:rsidRPr="00A75CA7">
        <w:rPr>
          <w:rFonts w:eastAsiaTheme="minorEastAsia"/>
        </w:rPr>
        <w:t xml:space="preserve"> value given in the table</w:t>
      </w:r>
      <w:r w:rsidR="0021318D" w:rsidRPr="00A75CA7">
        <w:rPr>
          <w:rFonts w:eastAsiaTheme="minorEastAsia"/>
        </w:rPr>
        <w:t xml:space="preserve"> but should be less than that which corresponds to n+1 unpaired electrons.</w:t>
      </w:r>
    </w:p>
    <w:p w14:paraId="67A74326" w14:textId="77777777" w:rsidR="00C26F2B" w:rsidRPr="000A2F76" w:rsidRDefault="00C26F2B" w:rsidP="00263400">
      <w:pPr>
        <w:pStyle w:val="ListParagraph"/>
        <w:spacing w:after="120"/>
        <w:ind w:left="792"/>
        <w:jc w:val="both"/>
        <w:rPr>
          <w:rFonts w:eastAsiaTheme="minorEastAsia"/>
        </w:rPr>
      </w:pPr>
    </w:p>
    <w:p w14:paraId="048B7465" w14:textId="25028DC5" w:rsidR="000A2F76" w:rsidRDefault="000A2F76" w:rsidP="00263400">
      <w:pPr>
        <w:pStyle w:val="ListParagraph"/>
        <w:numPr>
          <w:ilvl w:val="1"/>
          <w:numId w:val="1"/>
        </w:numPr>
        <w:spacing w:after="120"/>
        <w:jc w:val="both"/>
      </w:pPr>
      <w:r>
        <w:t>Give the number of unpaired electrons for the paramagnetic species.</w:t>
      </w:r>
    </w:p>
    <w:p w14:paraId="16C7E7F8" w14:textId="77777777" w:rsidR="00C26F2B" w:rsidRDefault="00C26F2B" w:rsidP="00C26F2B">
      <w:pPr>
        <w:pStyle w:val="ListParagraph"/>
        <w:spacing w:after="120"/>
        <w:ind w:left="792"/>
        <w:jc w:val="both"/>
      </w:pPr>
    </w:p>
    <w:p w14:paraId="7500BF03" w14:textId="6261B52B" w:rsidR="000A2F76" w:rsidRDefault="000A2F76" w:rsidP="00263400">
      <w:pPr>
        <w:pStyle w:val="ListParagraph"/>
        <w:numPr>
          <w:ilvl w:val="0"/>
          <w:numId w:val="1"/>
        </w:numPr>
        <w:spacing w:after="120"/>
        <w:jc w:val="both"/>
        <w:rPr>
          <w:b/>
        </w:rPr>
      </w:pPr>
      <w:r w:rsidRPr="000A2F76">
        <w:rPr>
          <w:b/>
        </w:rPr>
        <w:t>Troubleshooting</w:t>
      </w:r>
    </w:p>
    <w:p w14:paraId="0E1AC7E6" w14:textId="77777777" w:rsidR="00C26F2B" w:rsidRDefault="00C26F2B" w:rsidP="00C26F2B">
      <w:pPr>
        <w:pStyle w:val="ListParagraph"/>
        <w:spacing w:after="120"/>
        <w:ind w:left="360"/>
        <w:jc w:val="both"/>
        <w:rPr>
          <w:b/>
        </w:rPr>
      </w:pPr>
    </w:p>
    <w:p w14:paraId="59701F0B" w14:textId="0482F70C" w:rsidR="000A2F76" w:rsidRPr="00C26F2B" w:rsidRDefault="000A2F76" w:rsidP="00263400">
      <w:pPr>
        <w:pStyle w:val="ListParagraph"/>
        <w:numPr>
          <w:ilvl w:val="1"/>
          <w:numId w:val="1"/>
        </w:numPr>
        <w:spacing w:after="120"/>
        <w:jc w:val="both"/>
        <w:rPr>
          <w:b/>
        </w:rPr>
      </w:pPr>
      <w:r>
        <w:rPr>
          <w:b/>
        </w:rPr>
        <w:t xml:space="preserve"> </w:t>
      </w:r>
      <w:r>
        <w:t>If two well-resolved solvent peaks are not observed, try the following:</w:t>
      </w:r>
    </w:p>
    <w:p w14:paraId="34737BE0" w14:textId="77777777" w:rsidR="00C26F2B" w:rsidRPr="000A2F76" w:rsidRDefault="00C26F2B" w:rsidP="00C26F2B">
      <w:pPr>
        <w:pStyle w:val="ListParagraph"/>
        <w:spacing w:after="120"/>
        <w:ind w:left="792"/>
        <w:jc w:val="both"/>
        <w:rPr>
          <w:b/>
        </w:rPr>
      </w:pPr>
    </w:p>
    <w:p w14:paraId="7F62988B" w14:textId="060D7E4B" w:rsidR="000A2F76" w:rsidRPr="00C26F2B" w:rsidRDefault="000A2F76" w:rsidP="00263400">
      <w:pPr>
        <w:pStyle w:val="ListParagraph"/>
        <w:numPr>
          <w:ilvl w:val="2"/>
          <w:numId w:val="1"/>
        </w:numPr>
        <w:spacing w:after="120"/>
        <w:jc w:val="both"/>
        <w:rPr>
          <w:b/>
        </w:rPr>
      </w:pPr>
      <w:r>
        <w:t>Use a spectrometer with a</w:t>
      </w:r>
      <w:r w:rsidR="00C40C54">
        <w:t xml:space="preserve"> </w:t>
      </w:r>
      <w:r>
        <w:t>greater field strength to increase the chemical shift difference (in ppm) of the two peaks.</w:t>
      </w:r>
    </w:p>
    <w:p w14:paraId="4D64187D" w14:textId="77777777" w:rsidR="00C26F2B" w:rsidRPr="000A2F76" w:rsidRDefault="00C26F2B" w:rsidP="00C26F2B">
      <w:pPr>
        <w:pStyle w:val="ListParagraph"/>
        <w:spacing w:after="120"/>
        <w:ind w:left="1224"/>
        <w:jc w:val="both"/>
        <w:rPr>
          <w:b/>
        </w:rPr>
      </w:pPr>
    </w:p>
    <w:p w14:paraId="6792BE9F" w14:textId="5431A626" w:rsidR="000A2F76" w:rsidRPr="00C26F2B" w:rsidRDefault="000A2F76" w:rsidP="00263400">
      <w:pPr>
        <w:pStyle w:val="ListParagraph"/>
        <w:numPr>
          <w:ilvl w:val="2"/>
          <w:numId w:val="1"/>
        </w:numPr>
        <w:spacing w:after="120"/>
        <w:jc w:val="both"/>
        <w:rPr>
          <w:b/>
        </w:rPr>
      </w:pPr>
      <w:r>
        <w:t xml:space="preserve">Make the sample more concentrated, so that the shift is larger. </w:t>
      </w:r>
    </w:p>
    <w:p w14:paraId="3A7D3993" w14:textId="77777777" w:rsidR="00C26F2B" w:rsidRPr="00C26F2B" w:rsidRDefault="00C26F2B" w:rsidP="00C26F2B">
      <w:pPr>
        <w:pStyle w:val="ListParagraph"/>
        <w:rPr>
          <w:b/>
        </w:rPr>
      </w:pPr>
    </w:p>
    <w:p w14:paraId="072E3533" w14:textId="51144CF5" w:rsidR="000A2F76" w:rsidRPr="00C26F2B" w:rsidRDefault="0021318D" w:rsidP="00263400">
      <w:pPr>
        <w:pStyle w:val="ListParagraph"/>
        <w:numPr>
          <w:ilvl w:val="1"/>
          <w:numId w:val="1"/>
        </w:numPr>
        <w:spacing w:after="120"/>
        <w:jc w:val="both"/>
        <w:rPr>
          <w:b/>
        </w:rPr>
      </w:pPr>
      <w:r>
        <w:t xml:space="preserve">Sometimes the value does not make sense. If a value that is too low is obtained </w:t>
      </w:r>
      <w:r w:rsidR="000A2F76">
        <w:t>try the following:</w:t>
      </w:r>
    </w:p>
    <w:p w14:paraId="25E403BE" w14:textId="77777777" w:rsidR="00C26F2B" w:rsidRPr="000A2F76" w:rsidRDefault="00C26F2B" w:rsidP="00C26F2B">
      <w:pPr>
        <w:pStyle w:val="ListParagraph"/>
        <w:spacing w:after="120"/>
        <w:ind w:left="792"/>
        <w:jc w:val="both"/>
        <w:rPr>
          <w:b/>
        </w:rPr>
      </w:pPr>
    </w:p>
    <w:p w14:paraId="0FBFF153" w14:textId="5E2CF878" w:rsidR="000A2F76" w:rsidRPr="00C26F2B" w:rsidRDefault="000A2F76" w:rsidP="00263400">
      <w:pPr>
        <w:pStyle w:val="ListParagraph"/>
        <w:numPr>
          <w:ilvl w:val="2"/>
          <w:numId w:val="1"/>
        </w:numPr>
        <w:spacing w:after="120"/>
        <w:jc w:val="both"/>
        <w:rPr>
          <w:b/>
        </w:rPr>
      </w:pPr>
      <w:r>
        <w:t>Repeat, taking greater care in massing out the solvent and paramagnetic species.</w:t>
      </w:r>
    </w:p>
    <w:p w14:paraId="37704A78" w14:textId="77777777" w:rsidR="00C26F2B" w:rsidRPr="000A2F76" w:rsidRDefault="00C26F2B" w:rsidP="00C26F2B">
      <w:pPr>
        <w:pStyle w:val="ListParagraph"/>
        <w:spacing w:after="120"/>
        <w:ind w:left="1224"/>
        <w:jc w:val="both"/>
        <w:rPr>
          <w:b/>
        </w:rPr>
      </w:pPr>
    </w:p>
    <w:p w14:paraId="39EE87BD" w14:textId="30D3A98E" w:rsidR="0021318D" w:rsidRPr="001E1BAE" w:rsidRDefault="000A2F76" w:rsidP="00DA7DCA">
      <w:pPr>
        <w:pStyle w:val="ListParagraph"/>
        <w:numPr>
          <w:ilvl w:val="2"/>
          <w:numId w:val="1"/>
        </w:numPr>
        <w:spacing w:after="120"/>
        <w:jc w:val="both"/>
        <w:rPr>
          <w:b/>
        </w:rPr>
      </w:pPr>
      <w:r>
        <w:t xml:space="preserve">Make sure that the paramagnetic species </w:t>
      </w:r>
      <w:r w:rsidR="00A1445D">
        <w:t>being</w:t>
      </w:r>
      <w:r>
        <w:t xml:space="preserve"> us</w:t>
      </w:r>
      <w:r w:rsidR="00A1445D">
        <w:t>ed</w:t>
      </w:r>
      <w:r>
        <w:t xml:space="preserve"> is pure. Even solvent impurities in crystals will affect the mass and hence concentration.</w:t>
      </w:r>
    </w:p>
    <w:p w14:paraId="65537260" w14:textId="77777777" w:rsidR="0021318D" w:rsidRDefault="0021318D" w:rsidP="001E1BAE">
      <w:pPr>
        <w:pStyle w:val="ListParagraph"/>
      </w:pPr>
    </w:p>
    <w:p w14:paraId="155FA840" w14:textId="0195C33C" w:rsidR="00DA7DCA" w:rsidRPr="001E1BAE" w:rsidRDefault="0021318D" w:rsidP="00DA7DCA">
      <w:pPr>
        <w:pStyle w:val="ListParagraph"/>
        <w:numPr>
          <w:ilvl w:val="2"/>
          <w:numId w:val="1"/>
        </w:numPr>
        <w:spacing w:after="120"/>
        <w:jc w:val="both"/>
        <w:rPr>
          <w:b/>
        </w:rPr>
      </w:pPr>
      <w:r>
        <w:t>For large molecules, the diamagnetism may be so significant that a diamagnetic correction must be made. This is readily calculated following instructions found here.{</w:t>
      </w:r>
      <w:commentRangeStart w:id="44"/>
      <w:r>
        <w:t>Bain, 2008 #2853</w:t>
      </w:r>
      <w:commentRangeEnd w:id="44"/>
      <w:r w:rsidR="00A30395">
        <w:rPr>
          <w:rStyle w:val="CommentReference"/>
        </w:rPr>
        <w:commentReference w:id="44"/>
      </w:r>
      <w:r>
        <w:t>}</w:t>
      </w:r>
      <w:r w:rsidR="00DA7DCA">
        <w:t xml:space="preserve"> This term is </w:t>
      </w:r>
      <w:r w:rsidR="00BF3D80">
        <w:t xml:space="preserve">subtracted </w:t>
      </w:r>
      <w:r w:rsidR="00DA7DCA">
        <w:t xml:space="preserve">to </w:t>
      </w:r>
      <w:ins w:id="45" w:author="Andrew" w:date="2017-01-12T18:44:00Z">
        <w:r w:rsidR="00A30395" w:rsidRPr="00A30395">
          <w:rPr>
            <w:b/>
            <w:rPrChange w:id="46" w:author="Andrew" w:date="2017-01-12T18:44:00Z">
              <w:rPr/>
            </w:rPrChange>
          </w:rPr>
          <w:t>E</w:t>
        </w:r>
      </w:ins>
      <w:del w:id="47" w:author="Andrew" w:date="2017-01-12T18:44:00Z">
        <w:r w:rsidR="00DA7DCA" w:rsidRPr="00A30395" w:rsidDel="00A30395">
          <w:rPr>
            <w:b/>
            <w:rPrChange w:id="48" w:author="Andrew" w:date="2017-01-12T18:44:00Z">
              <w:rPr/>
            </w:rPrChange>
          </w:rPr>
          <w:delText>e</w:delText>
        </w:r>
      </w:del>
      <w:r w:rsidR="00DA7DCA" w:rsidRPr="00A30395">
        <w:rPr>
          <w:b/>
          <w:rPrChange w:id="49" w:author="Andrew" w:date="2017-01-12T18:44:00Z">
            <w:rPr/>
          </w:rPrChange>
        </w:rPr>
        <w:t>quation 4</w:t>
      </w:r>
      <w:r w:rsidR="00DA7DCA">
        <w:t>:</w:t>
      </w:r>
    </w:p>
    <w:p w14:paraId="3447E773" w14:textId="3DFBA997" w:rsidR="0021318D" w:rsidRPr="001E1BAE" w:rsidRDefault="00CD6E62" w:rsidP="001E1BAE">
      <w:pPr>
        <w:spacing w:after="120"/>
        <w:ind w:left="504" w:firstLine="720"/>
        <w:jc w:val="both"/>
        <w:rPr>
          <w:b/>
        </w:rPr>
      </w:pPr>
      <m:oMath>
        <m:sSub>
          <m:sSubPr>
            <m:ctrlPr>
              <w:rPr>
                <w:rFonts w:ascii="Cambria Math" w:hAnsi="Cambria Math"/>
                <w:i/>
              </w:rPr>
            </m:ctrlPr>
          </m:sSubPr>
          <m:e>
            <m:r>
              <m:rPr>
                <m:sty m:val="p"/>
              </m:rPr>
              <w:rPr>
                <w:rFonts w:ascii="Cambria Math" w:hAnsi="Cambria Math"/>
              </w:rPr>
              <m:t>Χ</m:t>
            </m:r>
          </m:e>
          <m:sub>
            <m:r>
              <w:rPr>
                <w:rFonts w:ascii="Cambria Math" w:hAnsi="Cambria Math"/>
              </w:rPr>
              <m:t>M</m:t>
            </m:r>
          </m:sub>
        </m:sSub>
        <m:r>
          <w:rPr>
            <w:rFonts w:ascii="Cambria Math" w:hAnsi="Cambria Math"/>
          </w:rPr>
          <m:t>=</m:t>
        </m:r>
        <m:f>
          <m:fPr>
            <m:ctrlPr>
              <w:rPr>
                <w:rFonts w:ascii="Cambria Math" w:hAnsi="Cambria Math"/>
                <w:i/>
              </w:rPr>
            </m:ctrlPr>
          </m:fPr>
          <m:num>
            <m:r>
              <m:rPr>
                <m:sty m:val="p"/>
              </m:rPr>
              <w:rPr>
                <w:rFonts w:ascii="Cambria Math" w:hAnsi="Cambria Math"/>
              </w:rPr>
              <m:t>3Δ</m:t>
            </m:r>
            <m:r>
              <w:rPr>
                <w:rFonts w:ascii="Cambria Math" w:hAnsi="Cambria Math"/>
              </w:rPr>
              <m:t>f</m:t>
            </m:r>
          </m:num>
          <m:den>
            <m:r>
              <w:rPr>
                <w:rFonts w:ascii="Cambria Math" w:hAnsi="Cambria Math"/>
              </w:rPr>
              <m:t>4</m:t>
            </m:r>
            <m:r>
              <m:rPr>
                <m:sty m:val="p"/>
              </m:rPr>
              <w:rPr>
                <w:rFonts w:ascii="Cambria Math" w:eastAsiaTheme="minorEastAsia" w:hAnsi="Cambria Math"/>
              </w:rPr>
              <m:t>π</m:t>
            </m:r>
            <m:r>
              <w:rPr>
                <w:rFonts w:ascii="Cambria Math" w:hAnsi="Cambria Math"/>
              </w:rPr>
              <m:t>Fc</m:t>
            </m:r>
          </m:den>
        </m:f>
        <m:r>
          <m:rPr>
            <m:sty m:val="p"/>
          </m:rPr>
          <w:rPr>
            <w:rFonts w:ascii="Cambria Math" w:eastAsiaTheme="minorEastAsia" w:hAnsi="Cambria Math"/>
          </w:rPr>
          <m:t xml:space="preserve"> </m:t>
        </m:r>
        <m:r>
          <w:rPr>
            <w:rFonts w:ascii="Cambria Math" w:hAnsi="Cambria Math"/>
          </w:rPr>
          <m:t>-diamagnetic correction</m:t>
        </m:r>
      </m:oMath>
      <w:r w:rsidR="0021318D">
        <w:t xml:space="preserve">  </w:t>
      </w:r>
    </w:p>
    <w:p w14:paraId="7C223741" w14:textId="77777777" w:rsidR="0021318D" w:rsidRPr="001E1BAE" w:rsidRDefault="0021318D" w:rsidP="001E1BAE">
      <w:pPr>
        <w:pStyle w:val="ListParagraph"/>
        <w:rPr>
          <w:b/>
        </w:rPr>
      </w:pPr>
    </w:p>
    <w:p w14:paraId="3E5B43E9" w14:textId="404E0A6A" w:rsidR="0021318D" w:rsidRPr="00DA7DCA" w:rsidRDefault="0021318D" w:rsidP="00DA7DCA">
      <w:pPr>
        <w:pStyle w:val="ListParagraph"/>
        <w:numPr>
          <w:ilvl w:val="1"/>
          <w:numId w:val="1"/>
        </w:numPr>
        <w:spacing w:after="120"/>
        <w:jc w:val="both"/>
        <w:rPr>
          <w:b/>
        </w:rPr>
      </w:pPr>
      <w:r>
        <w:t xml:space="preserve"> Sometimes the value does not make sense. If a value that is too high is obtained try the following:</w:t>
      </w:r>
    </w:p>
    <w:p w14:paraId="4E4911BE" w14:textId="167B9BC2" w:rsidR="0021318D" w:rsidRPr="001E1BAE" w:rsidRDefault="0021318D" w:rsidP="001E1BAE">
      <w:pPr>
        <w:pStyle w:val="ListParagraph"/>
        <w:numPr>
          <w:ilvl w:val="2"/>
          <w:numId w:val="1"/>
        </w:numPr>
        <w:spacing w:after="120"/>
        <w:jc w:val="both"/>
      </w:pPr>
      <w:r w:rsidRPr="001E1BAE">
        <w:t xml:space="preserve">Same as 6.2.1 </w:t>
      </w:r>
      <w:r w:rsidR="00DA7DCA">
        <w:t>-</w:t>
      </w:r>
      <w:r w:rsidRPr="001E1BAE">
        <w:t xml:space="preserve"> 6.2.</w:t>
      </w:r>
      <w:r w:rsidR="00DA7DCA">
        <w:t>3</w:t>
      </w:r>
      <w:r>
        <w:t>.</w:t>
      </w:r>
    </w:p>
    <w:p w14:paraId="3750AB63" w14:textId="5E81A350" w:rsidR="001E1BAE" w:rsidRPr="000A2F76" w:rsidRDefault="00DA7DCA" w:rsidP="001E1BAE">
      <w:pPr>
        <w:pStyle w:val="ListParagraph"/>
        <w:numPr>
          <w:ilvl w:val="2"/>
          <w:numId w:val="1"/>
        </w:numPr>
        <w:spacing w:after="120"/>
        <w:jc w:val="both"/>
        <w:rPr>
          <w:b/>
        </w:rPr>
      </w:pPr>
      <w:r>
        <w:t xml:space="preserve">For heavier metals, inclusion of orbital contributions may be necessary. </w:t>
      </w:r>
    </w:p>
    <w:p w14:paraId="69E5AB24" w14:textId="77777777" w:rsidR="00C26F2B" w:rsidRPr="001E1BAE" w:rsidRDefault="00C26F2B" w:rsidP="001E1BAE">
      <w:pPr>
        <w:pStyle w:val="ListParagraph"/>
        <w:spacing w:after="120"/>
        <w:ind w:left="1224"/>
        <w:jc w:val="both"/>
      </w:pPr>
    </w:p>
    <w:p w14:paraId="6680EFF5" w14:textId="6A180568" w:rsidR="00BC2457" w:rsidRDefault="00BC2457" w:rsidP="00263400">
      <w:pPr>
        <w:pStyle w:val="ListParagraph"/>
        <w:numPr>
          <w:ilvl w:val="0"/>
          <w:numId w:val="1"/>
        </w:numPr>
        <w:spacing w:after="120"/>
        <w:jc w:val="both"/>
        <w:rPr>
          <w:b/>
        </w:rPr>
      </w:pPr>
      <w:r>
        <w:rPr>
          <w:b/>
        </w:rPr>
        <w:t>Air-Sensitive Samples</w:t>
      </w:r>
    </w:p>
    <w:p w14:paraId="55D8B31F" w14:textId="77777777" w:rsidR="00C26F2B" w:rsidRDefault="00C26F2B" w:rsidP="00C26F2B">
      <w:pPr>
        <w:pStyle w:val="ListParagraph"/>
        <w:spacing w:after="120"/>
        <w:ind w:left="360"/>
        <w:jc w:val="both"/>
        <w:rPr>
          <w:b/>
        </w:rPr>
      </w:pPr>
    </w:p>
    <w:p w14:paraId="36945035" w14:textId="507F52A2" w:rsidR="00BC2457" w:rsidRPr="00BC2457" w:rsidRDefault="00BC2457" w:rsidP="00263400">
      <w:pPr>
        <w:pStyle w:val="ListParagraph"/>
        <w:numPr>
          <w:ilvl w:val="1"/>
          <w:numId w:val="1"/>
        </w:numPr>
        <w:spacing w:after="120"/>
        <w:jc w:val="both"/>
      </w:pPr>
      <w:r w:rsidRPr="00BC2457">
        <w:t xml:space="preserve">Air-sensitive samples </w:t>
      </w:r>
      <w:r>
        <w:t xml:space="preserve">can readily be analyzed using this technique. Steps 1.2-1.4, 2, and 3 are simply done inside of a glove-box. </w:t>
      </w:r>
    </w:p>
    <w:p w14:paraId="68110116" w14:textId="72FE46E2" w:rsidR="00592C01" w:rsidRDefault="00467282">
      <w:pPr>
        <w:rPr>
          <w:b/>
        </w:rPr>
      </w:pPr>
      <w:r w:rsidRPr="00467282">
        <w:rPr>
          <w:b/>
          <w:sz w:val="28"/>
        </w:rPr>
        <w:t>Representative Result</w:t>
      </w:r>
      <w:r w:rsidR="003E02E7">
        <w:rPr>
          <w:b/>
          <w:sz w:val="28"/>
        </w:rPr>
        <w:t>s</w:t>
      </w:r>
      <w:r>
        <w:rPr>
          <w:b/>
        </w:rPr>
        <w:t xml:space="preserve"> </w:t>
      </w:r>
    </w:p>
    <w:p w14:paraId="7F525A11" w14:textId="15564D85" w:rsidR="004B12CE" w:rsidRPr="004B12CE" w:rsidRDefault="004B12CE">
      <w:r>
        <w:t>Experimental Results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1620"/>
        <w:gridCol w:w="1533"/>
      </w:tblGrid>
      <w:tr w:rsidR="00637388" w14:paraId="030559CA" w14:textId="77777777" w:rsidTr="00677FAD">
        <w:trPr>
          <w:jc w:val="center"/>
        </w:trPr>
        <w:tc>
          <w:tcPr>
            <w:tcW w:w="2142" w:type="dxa"/>
          </w:tcPr>
          <w:p w14:paraId="179A3E0E" w14:textId="77777777" w:rsidR="004B12CE" w:rsidRDefault="004B12CE" w:rsidP="00637388">
            <w:pPr>
              <w:spacing w:line="276" w:lineRule="auto"/>
            </w:pPr>
          </w:p>
        </w:tc>
        <w:tc>
          <w:tcPr>
            <w:tcW w:w="1620" w:type="dxa"/>
          </w:tcPr>
          <w:p w14:paraId="134B5F01" w14:textId="48E2E3B5" w:rsidR="004B12CE" w:rsidRPr="00F8251A" w:rsidRDefault="00F8251A" w:rsidP="00637388">
            <w:pPr>
              <w:spacing w:line="276" w:lineRule="auto"/>
              <w:jc w:val="center"/>
              <w:rPr>
                <w:b/>
              </w:rPr>
            </w:pPr>
            <w:r w:rsidRPr="00F8251A">
              <w:rPr>
                <w:rFonts w:eastAsiaTheme="minorEastAsia"/>
                <w:b/>
              </w:rPr>
              <w:t>Fe(</w:t>
            </w:r>
            <w:proofErr w:type="spellStart"/>
            <w:r w:rsidRPr="00F8251A">
              <w:rPr>
                <w:rFonts w:eastAsiaTheme="minorEastAsia"/>
                <w:b/>
              </w:rPr>
              <w:t>acac</w:t>
            </w:r>
            <w:proofErr w:type="spellEnd"/>
            <w:r w:rsidRPr="00F8251A">
              <w:rPr>
                <w:rFonts w:eastAsiaTheme="minorEastAsia"/>
                <w:b/>
              </w:rPr>
              <w:t>)</w:t>
            </w:r>
            <w:r w:rsidRPr="00F8251A">
              <w:rPr>
                <w:rFonts w:eastAsiaTheme="minorEastAsia"/>
                <w:b/>
                <w:vertAlign w:val="subscript"/>
              </w:rPr>
              <w:t>3</w:t>
            </w:r>
          </w:p>
        </w:tc>
        <w:tc>
          <w:tcPr>
            <w:tcW w:w="1170" w:type="dxa"/>
          </w:tcPr>
          <w:p w14:paraId="4D885A84" w14:textId="0001385E" w:rsidR="004B12CE" w:rsidRPr="00637388" w:rsidRDefault="00F8251A" w:rsidP="00637388">
            <w:pPr>
              <w:spacing w:line="276" w:lineRule="auto"/>
              <w:jc w:val="center"/>
              <w:rPr>
                <w:b/>
              </w:rPr>
            </w:pPr>
            <w:r>
              <w:rPr>
                <w:b/>
              </w:rPr>
              <w:t>Acetonitrile</w:t>
            </w:r>
          </w:p>
        </w:tc>
      </w:tr>
      <w:tr w:rsidR="00637388" w14:paraId="1F774A71" w14:textId="77777777" w:rsidTr="00677FAD">
        <w:trPr>
          <w:jc w:val="center"/>
        </w:trPr>
        <w:tc>
          <w:tcPr>
            <w:tcW w:w="2142" w:type="dxa"/>
          </w:tcPr>
          <w:p w14:paraId="7954CB32" w14:textId="33E026D3" w:rsidR="004B12CE" w:rsidRPr="004B12CE" w:rsidRDefault="004B12CE" w:rsidP="00637388">
            <w:pPr>
              <w:spacing w:line="276" w:lineRule="auto"/>
              <w:jc w:val="right"/>
            </w:pPr>
            <w:r w:rsidRPr="004B12CE">
              <w:rPr>
                <w:i/>
              </w:rPr>
              <w:t>m</w:t>
            </w:r>
            <w:r>
              <w:t xml:space="preserve"> (g)</w:t>
            </w:r>
          </w:p>
        </w:tc>
        <w:tc>
          <w:tcPr>
            <w:tcW w:w="1620" w:type="dxa"/>
          </w:tcPr>
          <w:p w14:paraId="45043340" w14:textId="393E3E66" w:rsidR="004B12CE" w:rsidRDefault="004B12CE" w:rsidP="00637388">
            <w:pPr>
              <w:spacing w:line="276" w:lineRule="auto"/>
              <w:jc w:val="center"/>
            </w:pPr>
            <w:r>
              <w:t>0.0055</w:t>
            </w:r>
          </w:p>
        </w:tc>
        <w:tc>
          <w:tcPr>
            <w:tcW w:w="1170" w:type="dxa"/>
          </w:tcPr>
          <w:p w14:paraId="4D2F0247" w14:textId="4A123F9D" w:rsidR="004B12CE" w:rsidRDefault="004B12CE" w:rsidP="00637388">
            <w:pPr>
              <w:spacing w:line="276" w:lineRule="auto"/>
              <w:jc w:val="center"/>
            </w:pPr>
            <w:r>
              <w:t>0.4076</w:t>
            </w:r>
          </w:p>
        </w:tc>
      </w:tr>
      <w:tr w:rsidR="00637388" w14:paraId="63733705" w14:textId="77777777" w:rsidTr="00677FAD">
        <w:trPr>
          <w:jc w:val="center"/>
        </w:trPr>
        <w:tc>
          <w:tcPr>
            <w:tcW w:w="2142" w:type="dxa"/>
          </w:tcPr>
          <w:p w14:paraId="76E33A04" w14:textId="5612AAAF" w:rsidR="004B12CE" w:rsidRPr="004B12CE" w:rsidRDefault="004B12CE" w:rsidP="00637388">
            <w:pPr>
              <w:spacing w:line="276" w:lineRule="auto"/>
              <w:jc w:val="right"/>
            </w:pPr>
            <w:r>
              <w:t>MW (g/</w:t>
            </w:r>
            <w:proofErr w:type="spellStart"/>
            <w:r>
              <w:t>mol</w:t>
            </w:r>
            <w:proofErr w:type="spellEnd"/>
            <w:r>
              <w:t>)</w:t>
            </w:r>
          </w:p>
        </w:tc>
        <w:tc>
          <w:tcPr>
            <w:tcW w:w="1620" w:type="dxa"/>
          </w:tcPr>
          <w:p w14:paraId="0635A3DE" w14:textId="0049372E" w:rsidR="004B12CE" w:rsidRDefault="004B12CE" w:rsidP="00637388">
            <w:pPr>
              <w:spacing w:line="276" w:lineRule="auto"/>
              <w:jc w:val="center"/>
            </w:pPr>
            <w:r w:rsidRPr="004B12CE">
              <w:t>353.17</w:t>
            </w:r>
          </w:p>
        </w:tc>
        <w:tc>
          <w:tcPr>
            <w:tcW w:w="1170" w:type="dxa"/>
          </w:tcPr>
          <w:p w14:paraId="52DC2B3A" w14:textId="2BE49293" w:rsidR="004B12CE" w:rsidRDefault="004B12CE" w:rsidP="00637388">
            <w:pPr>
              <w:spacing w:line="276" w:lineRule="auto"/>
              <w:jc w:val="center"/>
            </w:pPr>
            <w:r>
              <w:t>n/a</w:t>
            </w:r>
          </w:p>
        </w:tc>
      </w:tr>
      <w:tr w:rsidR="00637388" w14:paraId="27FE3E42" w14:textId="77777777" w:rsidTr="00677FAD">
        <w:trPr>
          <w:jc w:val="center"/>
        </w:trPr>
        <w:tc>
          <w:tcPr>
            <w:tcW w:w="2142" w:type="dxa"/>
          </w:tcPr>
          <w:p w14:paraId="766A96A3" w14:textId="5ACBC0F2" w:rsidR="004B12CE" w:rsidRDefault="004913E1" w:rsidP="00637388">
            <w:pPr>
              <w:spacing w:line="276" w:lineRule="auto"/>
              <w:jc w:val="right"/>
            </w:pPr>
            <w:r>
              <w:t>n (</w:t>
            </w:r>
            <w:proofErr w:type="spellStart"/>
            <w:r>
              <w:t>mol</w:t>
            </w:r>
            <w:proofErr w:type="spellEnd"/>
            <w:r>
              <w:t>)</w:t>
            </w:r>
          </w:p>
        </w:tc>
        <w:tc>
          <w:tcPr>
            <w:tcW w:w="1620" w:type="dxa"/>
          </w:tcPr>
          <w:p w14:paraId="7221D323" w14:textId="4EBF0EF1" w:rsidR="004B12CE" w:rsidRPr="004913E1" w:rsidRDefault="004913E1" w:rsidP="00637388">
            <w:pPr>
              <w:spacing w:line="276" w:lineRule="auto"/>
              <w:jc w:val="center"/>
              <w:rPr>
                <w:vertAlign w:val="superscript"/>
              </w:rPr>
            </w:pPr>
            <w:r>
              <w:t>1.56</w:t>
            </w:r>
            <w:del w:id="50" w:author="Andrew" w:date="2017-01-12T18:45:00Z">
              <w:r w:rsidDel="00A30395">
                <w:delText>*</w:delText>
              </w:r>
            </w:del>
            <w:ins w:id="51" w:author="Andrew" w:date="2017-01-12T18:45:00Z">
              <w:r w:rsidR="00A30395">
                <w:t xml:space="preserve"> x </w:t>
              </w:r>
            </w:ins>
            <w:r>
              <w:t>10</w:t>
            </w:r>
            <w:r>
              <w:rPr>
                <w:vertAlign w:val="superscript"/>
              </w:rPr>
              <w:t>-5</w:t>
            </w:r>
          </w:p>
        </w:tc>
        <w:tc>
          <w:tcPr>
            <w:tcW w:w="1170" w:type="dxa"/>
          </w:tcPr>
          <w:p w14:paraId="16ADE386" w14:textId="1F602DCB" w:rsidR="004B12CE" w:rsidRDefault="004913E1" w:rsidP="00637388">
            <w:pPr>
              <w:spacing w:line="276" w:lineRule="auto"/>
              <w:jc w:val="center"/>
            </w:pPr>
            <w:r>
              <w:t>n/a</w:t>
            </w:r>
          </w:p>
        </w:tc>
      </w:tr>
      <w:tr w:rsidR="004913E1" w14:paraId="74585F4E" w14:textId="77777777" w:rsidTr="00677FAD">
        <w:trPr>
          <w:jc w:val="center"/>
        </w:trPr>
        <w:tc>
          <w:tcPr>
            <w:tcW w:w="2142" w:type="dxa"/>
          </w:tcPr>
          <w:p w14:paraId="2D60C462" w14:textId="7D3AF3E3" w:rsidR="004913E1" w:rsidRDefault="004913E1" w:rsidP="00637388">
            <w:pPr>
              <w:spacing w:line="276" w:lineRule="auto"/>
              <w:jc w:val="right"/>
            </w:pPr>
            <w:r>
              <w:t>Density (g/mL)</w:t>
            </w:r>
          </w:p>
        </w:tc>
        <w:tc>
          <w:tcPr>
            <w:tcW w:w="1620" w:type="dxa"/>
          </w:tcPr>
          <w:p w14:paraId="745ABDBD" w14:textId="1B88709D" w:rsidR="004913E1" w:rsidRDefault="004913E1" w:rsidP="00637388">
            <w:pPr>
              <w:spacing w:line="276" w:lineRule="auto"/>
              <w:jc w:val="center"/>
            </w:pPr>
            <w:r>
              <w:t>n/a</w:t>
            </w:r>
          </w:p>
        </w:tc>
        <w:tc>
          <w:tcPr>
            <w:tcW w:w="1170" w:type="dxa"/>
          </w:tcPr>
          <w:p w14:paraId="582DE934" w14:textId="4073583D" w:rsidR="004913E1" w:rsidRDefault="004913E1" w:rsidP="00637388">
            <w:pPr>
              <w:spacing w:line="276" w:lineRule="auto"/>
              <w:jc w:val="center"/>
            </w:pPr>
            <w:r>
              <w:t>0.83*</w:t>
            </w:r>
          </w:p>
        </w:tc>
      </w:tr>
      <w:tr w:rsidR="004913E1" w14:paraId="2AC990F3" w14:textId="77777777" w:rsidTr="00677FAD">
        <w:trPr>
          <w:jc w:val="center"/>
        </w:trPr>
        <w:tc>
          <w:tcPr>
            <w:tcW w:w="2142" w:type="dxa"/>
          </w:tcPr>
          <w:p w14:paraId="31FBD627" w14:textId="240CE13F" w:rsidR="004913E1" w:rsidRDefault="004913E1" w:rsidP="00637388">
            <w:pPr>
              <w:spacing w:line="276" w:lineRule="auto"/>
              <w:jc w:val="right"/>
            </w:pPr>
            <w:r>
              <w:t>Volume (mL)</w:t>
            </w:r>
          </w:p>
        </w:tc>
        <w:tc>
          <w:tcPr>
            <w:tcW w:w="1620" w:type="dxa"/>
          </w:tcPr>
          <w:p w14:paraId="25535B1B" w14:textId="1D29F37F" w:rsidR="004913E1" w:rsidRDefault="004913E1" w:rsidP="00637388">
            <w:pPr>
              <w:spacing w:line="276" w:lineRule="auto"/>
              <w:jc w:val="center"/>
            </w:pPr>
            <w:r>
              <w:t>n/a</w:t>
            </w:r>
          </w:p>
        </w:tc>
        <w:tc>
          <w:tcPr>
            <w:tcW w:w="1170" w:type="dxa"/>
          </w:tcPr>
          <w:p w14:paraId="09DAD27C" w14:textId="6D6F1F28" w:rsidR="004913E1" w:rsidRDefault="004913E1" w:rsidP="00637388">
            <w:pPr>
              <w:spacing w:line="276" w:lineRule="auto"/>
              <w:jc w:val="center"/>
            </w:pPr>
            <w:r>
              <w:t>0.49</w:t>
            </w:r>
          </w:p>
        </w:tc>
      </w:tr>
      <w:tr w:rsidR="004913E1" w14:paraId="7DF430CA" w14:textId="77777777" w:rsidTr="00677FAD">
        <w:trPr>
          <w:jc w:val="center"/>
        </w:trPr>
        <w:tc>
          <w:tcPr>
            <w:tcW w:w="2142" w:type="dxa"/>
          </w:tcPr>
          <w:p w14:paraId="41672D59" w14:textId="6D832C42" w:rsidR="004913E1" w:rsidRPr="00637388" w:rsidRDefault="004913E1" w:rsidP="00637388">
            <w:pPr>
              <w:spacing w:line="276" w:lineRule="auto"/>
              <w:jc w:val="right"/>
              <w:rPr>
                <w:b/>
              </w:rPr>
            </w:pPr>
          </w:p>
        </w:tc>
        <w:tc>
          <w:tcPr>
            <w:tcW w:w="1620" w:type="dxa"/>
          </w:tcPr>
          <w:p w14:paraId="2E43862D" w14:textId="3AE64801" w:rsidR="004913E1" w:rsidRPr="00637388" w:rsidRDefault="004913E1" w:rsidP="00637388">
            <w:pPr>
              <w:spacing w:line="276" w:lineRule="auto"/>
              <w:jc w:val="center"/>
              <w:rPr>
                <w:b/>
              </w:rPr>
            </w:pPr>
          </w:p>
        </w:tc>
        <w:tc>
          <w:tcPr>
            <w:tcW w:w="1170" w:type="dxa"/>
          </w:tcPr>
          <w:p w14:paraId="6F7F33D4" w14:textId="2F652AFA" w:rsidR="004913E1" w:rsidRPr="00637388" w:rsidRDefault="004913E1" w:rsidP="00637388">
            <w:pPr>
              <w:spacing w:line="276" w:lineRule="auto"/>
              <w:jc w:val="center"/>
              <w:rPr>
                <w:b/>
              </w:rPr>
            </w:pPr>
          </w:p>
        </w:tc>
      </w:tr>
      <w:tr w:rsidR="004913E1" w14:paraId="678B781B" w14:textId="77777777" w:rsidTr="00677FAD">
        <w:trPr>
          <w:jc w:val="center"/>
        </w:trPr>
        <w:tc>
          <w:tcPr>
            <w:tcW w:w="2142" w:type="dxa"/>
          </w:tcPr>
          <w:p w14:paraId="19917F48" w14:textId="336358E7" w:rsidR="004913E1" w:rsidRPr="004913E1" w:rsidRDefault="004913E1" w:rsidP="00637388">
            <w:pPr>
              <w:spacing w:line="276" w:lineRule="auto"/>
              <w:jc w:val="right"/>
              <w:rPr>
                <w:b/>
              </w:rPr>
            </w:pPr>
            <w:r w:rsidRPr="004913E1">
              <w:rPr>
                <w:b/>
              </w:rPr>
              <w:t>c</w:t>
            </w:r>
            <w:r w:rsidR="00A75CA7">
              <w:rPr>
                <w:b/>
              </w:rPr>
              <w:t xml:space="preserve"> (</w:t>
            </w:r>
            <w:proofErr w:type="spellStart"/>
            <w:r w:rsidR="00A75CA7">
              <w:rPr>
                <w:b/>
              </w:rPr>
              <w:t>mol</w:t>
            </w:r>
            <w:proofErr w:type="spellEnd"/>
            <w:r w:rsidR="00A75CA7">
              <w:rPr>
                <w:b/>
              </w:rPr>
              <w:t>/mL</w:t>
            </w:r>
            <w:r w:rsidRPr="004913E1">
              <w:rPr>
                <w:b/>
              </w:rPr>
              <w:t>)</w:t>
            </w:r>
          </w:p>
        </w:tc>
        <w:tc>
          <w:tcPr>
            <w:tcW w:w="1620" w:type="dxa"/>
          </w:tcPr>
          <w:p w14:paraId="7DCCB695" w14:textId="71EDE6E0" w:rsidR="004913E1" w:rsidRPr="004913E1" w:rsidRDefault="004913E1" w:rsidP="00637388">
            <w:pPr>
              <w:spacing w:line="276" w:lineRule="auto"/>
              <w:jc w:val="center"/>
              <w:rPr>
                <w:vertAlign w:val="superscript"/>
              </w:rPr>
            </w:pPr>
            <w:r>
              <w:t>3.18</w:t>
            </w:r>
            <w:del w:id="52" w:author="Andrew" w:date="2017-01-12T18:45:00Z">
              <w:r w:rsidDel="00A30395">
                <w:delText>*</w:delText>
              </w:r>
            </w:del>
            <w:ins w:id="53" w:author="Andrew" w:date="2017-01-12T18:45:00Z">
              <w:r w:rsidR="00A30395">
                <w:t xml:space="preserve"> x </w:t>
              </w:r>
            </w:ins>
            <w:r>
              <w:t>10</w:t>
            </w:r>
            <w:r>
              <w:rPr>
                <w:vertAlign w:val="superscript"/>
              </w:rPr>
              <w:t>-5</w:t>
            </w:r>
          </w:p>
        </w:tc>
        <w:tc>
          <w:tcPr>
            <w:tcW w:w="1170" w:type="dxa"/>
          </w:tcPr>
          <w:p w14:paraId="318572A2" w14:textId="57733C1E" w:rsidR="004913E1" w:rsidRDefault="004913E1" w:rsidP="00637388">
            <w:pPr>
              <w:spacing w:line="276" w:lineRule="auto"/>
              <w:jc w:val="center"/>
            </w:pPr>
          </w:p>
        </w:tc>
      </w:tr>
      <w:tr w:rsidR="004913E1" w14:paraId="5522F845" w14:textId="77777777" w:rsidTr="00677FAD">
        <w:trPr>
          <w:jc w:val="center"/>
        </w:trPr>
        <w:tc>
          <w:tcPr>
            <w:tcW w:w="2142" w:type="dxa"/>
          </w:tcPr>
          <w:p w14:paraId="2EAE3CDB" w14:textId="5754E77F" w:rsidR="004913E1" w:rsidRDefault="004913E1" w:rsidP="00637388">
            <w:pPr>
              <w:spacing w:line="276" w:lineRule="auto"/>
              <w:jc w:val="right"/>
              <w:rPr>
                <w:rFonts w:ascii="Cambria" w:hAnsi="Cambria"/>
              </w:rPr>
            </w:pPr>
          </w:p>
        </w:tc>
        <w:tc>
          <w:tcPr>
            <w:tcW w:w="1620" w:type="dxa"/>
          </w:tcPr>
          <w:p w14:paraId="6D617CB7" w14:textId="6F41D8E3" w:rsidR="004913E1" w:rsidRDefault="004913E1" w:rsidP="00637388">
            <w:pPr>
              <w:spacing w:line="276" w:lineRule="auto"/>
              <w:jc w:val="center"/>
            </w:pPr>
          </w:p>
        </w:tc>
        <w:tc>
          <w:tcPr>
            <w:tcW w:w="1170" w:type="dxa"/>
          </w:tcPr>
          <w:p w14:paraId="4FFA6C8B" w14:textId="4C2A6FEE" w:rsidR="004913E1" w:rsidRDefault="004913E1" w:rsidP="00637388">
            <w:pPr>
              <w:spacing w:line="276" w:lineRule="auto"/>
              <w:jc w:val="center"/>
            </w:pPr>
          </w:p>
        </w:tc>
      </w:tr>
      <w:tr w:rsidR="004913E1" w14:paraId="16819429" w14:textId="77777777" w:rsidTr="00677FAD">
        <w:trPr>
          <w:jc w:val="center"/>
        </w:trPr>
        <w:tc>
          <w:tcPr>
            <w:tcW w:w="2142" w:type="dxa"/>
          </w:tcPr>
          <w:p w14:paraId="04BAB38C" w14:textId="373F80D3" w:rsidR="004913E1" w:rsidRPr="00677FAD" w:rsidRDefault="004913E1" w:rsidP="00637388">
            <w:pPr>
              <w:spacing w:line="276" w:lineRule="auto"/>
              <w:jc w:val="right"/>
              <w:rPr>
                <w:rFonts w:ascii="Cambria" w:hAnsi="Cambria"/>
                <w:b/>
              </w:rPr>
            </w:pPr>
            <w:r w:rsidRPr="00637388">
              <w:rPr>
                <w:b/>
              </w:rPr>
              <w:t>NMR shifts</w:t>
            </w:r>
          </w:p>
        </w:tc>
        <w:tc>
          <w:tcPr>
            <w:tcW w:w="1620" w:type="dxa"/>
          </w:tcPr>
          <w:p w14:paraId="0986AB39" w14:textId="55C37355" w:rsidR="004913E1" w:rsidRDefault="004913E1" w:rsidP="00637388">
            <w:pPr>
              <w:spacing w:line="276" w:lineRule="auto"/>
              <w:jc w:val="center"/>
            </w:pPr>
            <w:r w:rsidRPr="00637388">
              <w:rPr>
                <w:b/>
              </w:rPr>
              <w:t>Peak 1</w:t>
            </w:r>
          </w:p>
        </w:tc>
        <w:tc>
          <w:tcPr>
            <w:tcW w:w="1170" w:type="dxa"/>
          </w:tcPr>
          <w:p w14:paraId="0E636760" w14:textId="323069B2" w:rsidR="004913E1" w:rsidRDefault="004913E1" w:rsidP="00637388">
            <w:pPr>
              <w:spacing w:line="276" w:lineRule="auto"/>
              <w:jc w:val="center"/>
            </w:pPr>
            <w:r w:rsidRPr="00637388">
              <w:rPr>
                <w:b/>
              </w:rPr>
              <w:t>Peak 2</w:t>
            </w:r>
          </w:p>
        </w:tc>
      </w:tr>
      <w:tr w:rsidR="004913E1" w14:paraId="1083B07D" w14:textId="77777777" w:rsidTr="00677FAD">
        <w:trPr>
          <w:jc w:val="center"/>
        </w:trPr>
        <w:tc>
          <w:tcPr>
            <w:tcW w:w="2142" w:type="dxa"/>
          </w:tcPr>
          <w:p w14:paraId="0FAE7257" w14:textId="06538E0F" w:rsidR="004913E1" w:rsidRDefault="004913E1" w:rsidP="00637388">
            <w:pPr>
              <w:spacing w:line="276" w:lineRule="auto"/>
              <w:jc w:val="right"/>
              <w:rPr>
                <w:rFonts w:ascii="Cambria" w:hAnsi="Cambria"/>
              </w:rPr>
            </w:pPr>
            <w:r>
              <w:rPr>
                <w:rFonts w:ascii="Cambria" w:hAnsi="Cambria"/>
              </w:rPr>
              <w:t>δ</w:t>
            </w:r>
            <w:r>
              <w:t xml:space="preserve"> (ppm)</w:t>
            </w:r>
          </w:p>
        </w:tc>
        <w:tc>
          <w:tcPr>
            <w:tcW w:w="1620" w:type="dxa"/>
          </w:tcPr>
          <w:p w14:paraId="32653EFC" w14:textId="4E7D985C" w:rsidR="004913E1" w:rsidRDefault="004913E1" w:rsidP="00637388">
            <w:pPr>
              <w:spacing w:line="276" w:lineRule="auto"/>
              <w:jc w:val="center"/>
            </w:pPr>
            <w:r>
              <w:t>1.94</w:t>
            </w:r>
          </w:p>
        </w:tc>
        <w:tc>
          <w:tcPr>
            <w:tcW w:w="1170" w:type="dxa"/>
          </w:tcPr>
          <w:p w14:paraId="712E190B" w14:textId="434AE321" w:rsidR="004913E1" w:rsidRDefault="004913E1" w:rsidP="00637388">
            <w:pPr>
              <w:spacing w:line="276" w:lineRule="auto"/>
              <w:jc w:val="center"/>
            </w:pPr>
            <w:r>
              <w:t>-0.1</w:t>
            </w:r>
          </w:p>
        </w:tc>
      </w:tr>
      <w:tr w:rsidR="004913E1" w14:paraId="1CAD2A7D" w14:textId="77777777" w:rsidTr="00677FAD">
        <w:trPr>
          <w:jc w:val="center"/>
        </w:trPr>
        <w:tc>
          <w:tcPr>
            <w:tcW w:w="2142" w:type="dxa"/>
          </w:tcPr>
          <w:p w14:paraId="2354579A" w14:textId="2AF83D6F" w:rsidR="004913E1" w:rsidRDefault="004913E1" w:rsidP="00637388">
            <w:pPr>
              <w:spacing w:line="276" w:lineRule="auto"/>
              <w:jc w:val="right"/>
              <w:rPr>
                <w:rFonts w:ascii="Cambria" w:hAnsi="Cambria"/>
              </w:rPr>
            </w:pPr>
          </w:p>
        </w:tc>
        <w:tc>
          <w:tcPr>
            <w:tcW w:w="1620" w:type="dxa"/>
          </w:tcPr>
          <w:p w14:paraId="75B16A23" w14:textId="4F505922" w:rsidR="004913E1" w:rsidRPr="00BA055A" w:rsidRDefault="004913E1" w:rsidP="00BA055A">
            <w:pPr>
              <w:spacing w:line="276" w:lineRule="auto"/>
              <w:jc w:val="center"/>
              <w:rPr>
                <w:vertAlign w:val="superscript"/>
              </w:rPr>
            </w:pPr>
          </w:p>
        </w:tc>
        <w:tc>
          <w:tcPr>
            <w:tcW w:w="1170" w:type="dxa"/>
          </w:tcPr>
          <w:p w14:paraId="3241AD96" w14:textId="77777777" w:rsidR="004913E1" w:rsidRDefault="004913E1" w:rsidP="00637388">
            <w:pPr>
              <w:spacing w:line="276" w:lineRule="auto"/>
              <w:jc w:val="center"/>
            </w:pPr>
          </w:p>
        </w:tc>
      </w:tr>
      <w:tr w:rsidR="004913E1" w14:paraId="68FC7A65" w14:textId="77777777" w:rsidTr="00677FAD">
        <w:trPr>
          <w:jc w:val="center"/>
        </w:trPr>
        <w:tc>
          <w:tcPr>
            <w:tcW w:w="2142" w:type="dxa"/>
          </w:tcPr>
          <w:p w14:paraId="3DFF7DF1" w14:textId="6BB983CE" w:rsidR="004913E1" w:rsidRDefault="00CD6E62" w:rsidP="00637388">
            <w:pPr>
              <w:spacing w:line="276" w:lineRule="auto"/>
              <w:jc w:val="right"/>
              <w:rPr>
                <w:rFonts w:ascii="Cambria" w:hAnsi="Cambria"/>
              </w:rPr>
            </w:pPr>
            <m:oMathPara>
              <m:oMath>
                <m:sSub>
                  <m:sSubPr>
                    <m:ctrlPr>
                      <w:rPr>
                        <w:rFonts w:ascii="Cambria Math" w:hAnsi="Cambria Math"/>
                        <w:i/>
                      </w:rPr>
                    </m:ctrlPr>
                  </m:sSubPr>
                  <m:e>
                    <m:r>
                      <m:rPr>
                        <m:sty m:val="p"/>
                      </m:rPr>
                      <w:rPr>
                        <w:rFonts w:ascii="Cambria Math" w:hAnsi="Cambria Math" w:hint="eastAsia"/>
                      </w:rPr>
                      <m:t>Δ</m:t>
                    </m:r>
                  </m:e>
                  <m:sub>
                    <m:r>
                      <w:rPr>
                        <w:rFonts w:ascii="Cambria Math" w:hAnsi="Cambria Math"/>
                      </w:rPr>
                      <m:t>ppm</m:t>
                    </m:r>
                  </m:sub>
                </m:sSub>
              </m:oMath>
            </m:oMathPara>
          </w:p>
        </w:tc>
        <w:tc>
          <w:tcPr>
            <w:tcW w:w="1620" w:type="dxa"/>
          </w:tcPr>
          <w:p w14:paraId="0D8F6EC8" w14:textId="470270F1" w:rsidR="004913E1" w:rsidRPr="00677FAD" w:rsidRDefault="004913E1" w:rsidP="00BA055A">
            <w:pPr>
              <w:spacing w:line="276" w:lineRule="auto"/>
              <w:jc w:val="center"/>
            </w:pPr>
            <w:r>
              <w:t>2.04</w:t>
            </w:r>
          </w:p>
        </w:tc>
        <w:tc>
          <w:tcPr>
            <w:tcW w:w="1170" w:type="dxa"/>
          </w:tcPr>
          <w:p w14:paraId="5299952B" w14:textId="77777777" w:rsidR="004913E1" w:rsidRDefault="004913E1" w:rsidP="00637388">
            <w:pPr>
              <w:spacing w:line="276" w:lineRule="auto"/>
              <w:jc w:val="center"/>
            </w:pPr>
          </w:p>
        </w:tc>
      </w:tr>
      <w:tr w:rsidR="004913E1" w14:paraId="0D19C131" w14:textId="77777777" w:rsidTr="00677FAD">
        <w:trPr>
          <w:jc w:val="center"/>
        </w:trPr>
        <w:tc>
          <w:tcPr>
            <w:tcW w:w="2142" w:type="dxa"/>
          </w:tcPr>
          <w:p w14:paraId="10A8CFD2" w14:textId="6E88DFA1" w:rsidR="004913E1" w:rsidRDefault="004913E1" w:rsidP="00637388">
            <w:pPr>
              <w:spacing w:line="276" w:lineRule="auto"/>
              <w:jc w:val="right"/>
              <w:rPr>
                <w:rFonts w:ascii="Cambria" w:hAnsi="Cambria"/>
              </w:rPr>
            </w:pPr>
          </w:p>
        </w:tc>
        <w:tc>
          <w:tcPr>
            <w:tcW w:w="1620" w:type="dxa"/>
          </w:tcPr>
          <w:p w14:paraId="37396296" w14:textId="13F81E26" w:rsidR="004913E1" w:rsidRPr="00677FAD" w:rsidRDefault="004913E1" w:rsidP="00BA055A">
            <w:pPr>
              <w:spacing w:line="276" w:lineRule="auto"/>
              <w:jc w:val="center"/>
            </w:pPr>
          </w:p>
        </w:tc>
        <w:tc>
          <w:tcPr>
            <w:tcW w:w="1170" w:type="dxa"/>
          </w:tcPr>
          <w:p w14:paraId="2F87F048" w14:textId="77777777" w:rsidR="004913E1" w:rsidRDefault="004913E1" w:rsidP="00637388">
            <w:pPr>
              <w:spacing w:line="276" w:lineRule="auto"/>
              <w:jc w:val="center"/>
            </w:pPr>
          </w:p>
        </w:tc>
      </w:tr>
      <w:tr w:rsidR="004913E1" w14:paraId="66CF0C11" w14:textId="77777777" w:rsidTr="00677FAD">
        <w:trPr>
          <w:jc w:val="center"/>
        </w:trPr>
        <w:tc>
          <w:tcPr>
            <w:tcW w:w="2142" w:type="dxa"/>
          </w:tcPr>
          <w:p w14:paraId="3E6E4E41" w14:textId="3D675A42" w:rsidR="004913E1" w:rsidRDefault="004913E1" w:rsidP="00637388">
            <w:pPr>
              <w:spacing w:line="276" w:lineRule="auto"/>
              <w:jc w:val="right"/>
              <w:rPr>
                <w:rFonts w:ascii="Cambria" w:hAnsi="Cambria"/>
              </w:rPr>
            </w:pPr>
            <w:r w:rsidRPr="00677FAD">
              <w:rPr>
                <w:rFonts w:ascii="Cambria" w:hAnsi="Cambria"/>
                <w:b/>
              </w:rPr>
              <w:t>NMR Instrument</w:t>
            </w:r>
          </w:p>
        </w:tc>
        <w:tc>
          <w:tcPr>
            <w:tcW w:w="1620" w:type="dxa"/>
          </w:tcPr>
          <w:p w14:paraId="28BCDADF" w14:textId="40FE6DCB" w:rsidR="004913E1" w:rsidRPr="00677FAD" w:rsidRDefault="004913E1" w:rsidP="00BA055A">
            <w:pPr>
              <w:spacing w:line="276" w:lineRule="auto"/>
              <w:jc w:val="center"/>
            </w:pPr>
          </w:p>
        </w:tc>
        <w:tc>
          <w:tcPr>
            <w:tcW w:w="1170" w:type="dxa"/>
          </w:tcPr>
          <w:p w14:paraId="70256CE2" w14:textId="77777777" w:rsidR="004913E1" w:rsidRDefault="004913E1" w:rsidP="00637388">
            <w:pPr>
              <w:spacing w:line="276" w:lineRule="auto"/>
              <w:jc w:val="center"/>
            </w:pPr>
          </w:p>
        </w:tc>
      </w:tr>
      <w:tr w:rsidR="004913E1" w14:paraId="18F0261A" w14:textId="77777777" w:rsidTr="00677FAD">
        <w:trPr>
          <w:jc w:val="center"/>
        </w:trPr>
        <w:tc>
          <w:tcPr>
            <w:tcW w:w="2142" w:type="dxa"/>
          </w:tcPr>
          <w:p w14:paraId="14CC394E" w14:textId="7BC6DA16" w:rsidR="004913E1" w:rsidRDefault="004913E1" w:rsidP="00637388">
            <w:pPr>
              <w:spacing w:line="276" w:lineRule="auto"/>
              <w:jc w:val="right"/>
              <w:rPr>
                <w:rFonts w:ascii="Cambria" w:hAnsi="Cambria"/>
              </w:rPr>
            </w:pPr>
            <w:r>
              <w:rPr>
                <w:rFonts w:ascii="Cambria" w:hAnsi="Cambria"/>
              </w:rPr>
              <w:t>Temperature (K)</w:t>
            </w:r>
          </w:p>
        </w:tc>
        <w:tc>
          <w:tcPr>
            <w:tcW w:w="1620" w:type="dxa"/>
          </w:tcPr>
          <w:p w14:paraId="79BF27F2" w14:textId="16A979ED" w:rsidR="004913E1" w:rsidRPr="00677FAD" w:rsidRDefault="004913E1" w:rsidP="00BA055A">
            <w:pPr>
              <w:spacing w:line="276" w:lineRule="auto"/>
              <w:jc w:val="center"/>
            </w:pPr>
            <w:r>
              <w:t>298</w:t>
            </w:r>
          </w:p>
        </w:tc>
        <w:tc>
          <w:tcPr>
            <w:tcW w:w="1170" w:type="dxa"/>
          </w:tcPr>
          <w:p w14:paraId="356C5B1D" w14:textId="77777777" w:rsidR="004913E1" w:rsidRDefault="004913E1" w:rsidP="00637388">
            <w:pPr>
              <w:spacing w:line="276" w:lineRule="auto"/>
              <w:jc w:val="center"/>
            </w:pPr>
          </w:p>
        </w:tc>
      </w:tr>
      <w:tr w:rsidR="004913E1" w14:paraId="5F884A45" w14:textId="77777777" w:rsidTr="00677FAD">
        <w:trPr>
          <w:jc w:val="center"/>
        </w:trPr>
        <w:tc>
          <w:tcPr>
            <w:tcW w:w="2142" w:type="dxa"/>
          </w:tcPr>
          <w:p w14:paraId="161513C3" w14:textId="60AD5C08" w:rsidR="004913E1" w:rsidRDefault="004913E1" w:rsidP="00637388">
            <w:pPr>
              <w:spacing w:line="276" w:lineRule="auto"/>
              <w:jc w:val="right"/>
              <w:rPr>
                <w:rFonts w:ascii="Cambria" w:hAnsi="Cambria"/>
              </w:rPr>
            </w:pPr>
            <w:r>
              <w:rPr>
                <w:rFonts w:ascii="Cambria" w:hAnsi="Cambria"/>
              </w:rPr>
              <w:t xml:space="preserve">Field, </w:t>
            </w:r>
            <w:r w:rsidRPr="004913E1">
              <w:rPr>
                <w:rFonts w:ascii="Cambria" w:hAnsi="Cambria"/>
                <w:i/>
              </w:rPr>
              <w:t>F</w:t>
            </w:r>
            <w:r>
              <w:rPr>
                <w:rFonts w:ascii="Cambria" w:hAnsi="Cambria"/>
              </w:rPr>
              <w:t xml:space="preserve"> (Hz)</w:t>
            </w:r>
          </w:p>
        </w:tc>
        <w:tc>
          <w:tcPr>
            <w:tcW w:w="1620" w:type="dxa"/>
          </w:tcPr>
          <w:p w14:paraId="41A3D8EF" w14:textId="12AD1F3A" w:rsidR="004913E1" w:rsidRPr="00677FAD" w:rsidRDefault="004913E1" w:rsidP="00BA055A">
            <w:pPr>
              <w:spacing w:line="276" w:lineRule="auto"/>
              <w:jc w:val="center"/>
            </w:pPr>
            <w:r w:rsidRPr="00677FAD">
              <w:t>300</w:t>
            </w:r>
            <w:del w:id="54" w:author="Andrew" w:date="2017-01-12T18:45:00Z">
              <w:r w:rsidDel="00A30395">
                <w:delText>*</w:delText>
              </w:r>
            </w:del>
            <w:ins w:id="55" w:author="Andrew" w:date="2017-01-12T18:45:00Z">
              <w:r w:rsidR="00A30395">
                <w:t xml:space="preserve"> x </w:t>
              </w:r>
            </w:ins>
            <w:r>
              <w:t>10</w:t>
            </w:r>
            <w:r>
              <w:rPr>
                <w:vertAlign w:val="superscript"/>
              </w:rPr>
              <w:t>6</w:t>
            </w:r>
          </w:p>
        </w:tc>
        <w:tc>
          <w:tcPr>
            <w:tcW w:w="1170" w:type="dxa"/>
          </w:tcPr>
          <w:p w14:paraId="45C63266" w14:textId="77777777" w:rsidR="004913E1" w:rsidRDefault="004913E1" w:rsidP="00637388">
            <w:pPr>
              <w:spacing w:line="276" w:lineRule="auto"/>
              <w:jc w:val="center"/>
            </w:pPr>
          </w:p>
        </w:tc>
      </w:tr>
    </w:tbl>
    <w:p w14:paraId="25D66DC7" w14:textId="7D4D375B" w:rsidR="00515BA9" w:rsidRDefault="004B12CE" w:rsidP="00637388">
      <w:pPr>
        <w:ind w:left="2160" w:right="1980"/>
      </w:pPr>
      <w:proofErr w:type="gramStart"/>
      <w:r>
        <w:t>*  the</w:t>
      </w:r>
      <w:proofErr w:type="gramEnd"/>
      <w:r>
        <w:t xml:space="preserve"> density of the solvent can be approximated to the density of the solvent used</w:t>
      </w:r>
    </w:p>
    <w:p w14:paraId="7AA8E70A" w14:textId="348C62A6" w:rsidR="00637388" w:rsidRDefault="00677FAD" w:rsidP="00637388">
      <w:r>
        <w:t>Calculations</w:t>
      </w:r>
    </w:p>
    <w:p w14:paraId="4BA2831A" w14:textId="1A4E3433" w:rsidR="00677FAD" w:rsidRDefault="00677FAD" w:rsidP="00637388">
      <w:r>
        <w:rPr>
          <w:rFonts w:eastAsiaTheme="minorEastAsia"/>
        </w:rPr>
        <w:tab/>
      </w:r>
      <m:oMath>
        <m:r>
          <m:rPr>
            <m:sty m:val="p"/>
          </m:rPr>
          <w:rPr>
            <w:rFonts w:ascii="Cambria Math" w:hAnsi="Cambria Math"/>
          </w:rPr>
          <m:t>Δ</m:t>
        </m:r>
        <m:r>
          <w:rPr>
            <w:rFonts w:ascii="Cambria Math" w:hAnsi="Cambria Math"/>
          </w:rPr>
          <m:t>f</m:t>
        </m:r>
        <m:d>
          <m:dPr>
            <m:ctrlPr>
              <w:rPr>
                <w:rFonts w:ascii="Cambria Math" w:hAnsi="Cambria Math"/>
                <w:i/>
              </w:rPr>
            </m:ctrlPr>
          </m:dPr>
          <m:e>
            <m:r>
              <w:rPr>
                <w:rFonts w:ascii="Cambria Math" w:hAnsi="Cambria Math"/>
              </w:rPr>
              <m:t>Hz</m:t>
            </m:r>
          </m:e>
        </m:d>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hint="eastAsia"/>
                  </w:rPr>
                  <m:t>Δ</m:t>
                </m:r>
              </m:e>
              <m:sub>
                <m:r>
                  <w:rPr>
                    <w:rFonts w:ascii="Cambria Math" w:hAnsi="Cambria Math"/>
                  </w:rPr>
                  <m:t>ppm</m:t>
                </m:r>
              </m:sub>
            </m:sSub>
            <m:r>
              <w:rPr>
                <w:rFonts w:ascii="Cambria Math" w:hAnsi="Cambria Math"/>
              </w:rPr>
              <m:t>F</m:t>
            </m:r>
          </m:num>
          <m:den>
            <m:sSup>
              <m:sSupPr>
                <m:ctrlPr>
                  <w:rPr>
                    <w:rFonts w:ascii="Cambria Math" w:hAnsi="Cambria Math"/>
                    <w:i/>
                  </w:rPr>
                </m:ctrlPr>
              </m:sSupPr>
              <m:e>
                <m:r>
                  <w:rPr>
                    <w:rFonts w:ascii="Cambria Math" w:hAnsi="Cambria Math"/>
                  </w:rPr>
                  <m:t>10</m:t>
                </m:r>
              </m:e>
              <m:sup>
                <m:r>
                  <w:rPr>
                    <w:rFonts w:ascii="Cambria Math" w:hAnsi="Cambria Math"/>
                  </w:rPr>
                  <m:t>6</m:t>
                </m:r>
              </m:sup>
            </m:sSup>
          </m:den>
        </m:f>
        <m:r>
          <m:rPr>
            <m:sty m:val="p"/>
          </m:rPr>
          <w:rPr>
            <w:rFonts w:ascii="Cambria Math" w:eastAsiaTheme="minorEastAsia" w:hAnsi="Cambria Math"/>
          </w:rPr>
          <m:t xml:space="preserve"> </m:t>
        </m:r>
        <m:r>
          <w:rPr>
            <w:rFonts w:ascii="Cambria Math" w:hAnsi="Cambria Math"/>
          </w:rPr>
          <m:t xml:space="preserve">= </m:t>
        </m:r>
        <m:f>
          <m:fPr>
            <m:ctrlPr>
              <w:rPr>
                <w:rFonts w:ascii="Cambria Math" w:hAnsi="Cambria Math"/>
                <w:i/>
              </w:rPr>
            </m:ctrlPr>
          </m:fPr>
          <m:num>
            <m:d>
              <m:dPr>
                <m:ctrlPr>
                  <w:rPr>
                    <w:rFonts w:ascii="Cambria Math" w:hAnsi="Cambria Math"/>
                    <w:i/>
                  </w:rPr>
                </m:ctrlPr>
              </m:dPr>
              <m:e>
                <m:r>
                  <w:rPr>
                    <w:rFonts w:ascii="Cambria Math" w:hAnsi="Cambria Math"/>
                  </w:rPr>
                  <m:t>2.04</m:t>
                </m:r>
              </m:e>
            </m:d>
            <m:d>
              <m:dPr>
                <m:ctrlPr>
                  <w:rPr>
                    <w:rFonts w:ascii="Cambria Math" w:hAnsi="Cambria Math"/>
                    <w:i/>
                  </w:rPr>
                </m:ctrlPr>
              </m:dPr>
              <m:e>
                <m:r>
                  <w:rPr>
                    <w:rFonts w:ascii="Cambria Math" w:hAnsi="Cambria Math"/>
                  </w:rPr>
                  <m:t>300</m:t>
                </m:r>
                <m:r>
                  <w:del w:id="56" w:author="Andrew" w:date="2017-01-12T18:46:00Z">
                    <w:rPr>
                      <w:rFonts w:ascii="Cambria Math" w:hAnsi="Cambria Math"/>
                    </w:rPr>
                    <m:t>*</m:t>
                  </w:del>
                </m:r>
                <m:r>
                  <w:ins w:id="57" w:author="Andrew" w:date="2017-01-12T18:46:00Z">
                    <w:rPr>
                      <w:rFonts w:ascii="Cambria Math" w:hAnsi="Cambria Math"/>
                    </w:rPr>
                    <m:t xml:space="preserve">x </m:t>
                  </w:ins>
                </m:r>
                <m:sSup>
                  <m:sSupPr>
                    <m:ctrlPr>
                      <w:rPr>
                        <w:rFonts w:ascii="Cambria Math" w:hAnsi="Cambria Math"/>
                        <w:i/>
                      </w:rPr>
                    </m:ctrlPr>
                  </m:sSupPr>
                  <m:e>
                    <m:r>
                      <w:rPr>
                        <w:rFonts w:ascii="Cambria Math" w:hAnsi="Cambria Math"/>
                      </w:rPr>
                      <m:t>10</m:t>
                    </m:r>
                  </m:e>
                  <m:sup>
                    <m:r>
                      <w:rPr>
                        <w:rFonts w:ascii="Cambria Math" w:hAnsi="Cambria Math"/>
                      </w:rPr>
                      <m:t>6</m:t>
                    </m:r>
                  </m:sup>
                </m:sSup>
              </m:e>
            </m:d>
          </m:num>
          <m:den>
            <m:sSup>
              <m:sSupPr>
                <m:ctrlPr>
                  <w:rPr>
                    <w:rFonts w:ascii="Cambria Math" w:hAnsi="Cambria Math"/>
                    <w:i/>
                  </w:rPr>
                </m:ctrlPr>
              </m:sSupPr>
              <m:e>
                <m:r>
                  <w:rPr>
                    <w:rFonts w:ascii="Cambria Math" w:hAnsi="Cambria Math"/>
                  </w:rPr>
                  <m:t>10</m:t>
                </m:r>
              </m:e>
              <m:sup>
                <m:r>
                  <w:rPr>
                    <w:rFonts w:ascii="Cambria Math" w:hAnsi="Cambria Math"/>
                  </w:rPr>
                  <m:t>6</m:t>
                </m:r>
              </m:sup>
            </m:sSup>
          </m:den>
        </m:f>
        <m:r>
          <w:rPr>
            <w:rFonts w:ascii="Cambria Math" w:hAnsi="Cambria Math"/>
          </w:rPr>
          <m:t xml:space="preserve">= 612 </m:t>
        </m:r>
        <m:r>
          <m:rPr>
            <m:nor/>
          </m:rPr>
          <w:rPr>
            <w:rFonts w:ascii="Cambria Math" w:hAnsi="Cambria Math"/>
          </w:rPr>
          <m:t>Hz</m:t>
        </m:r>
      </m:oMath>
      <w:r w:rsidR="00BA055A">
        <w:rPr>
          <w:rFonts w:eastAsiaTheme="minorEastAsia"/>
        </w:rPr>
        <w:t xml:space="preserve">    </w:t>
      </w:r>
    </w:p>
    <w:p w14:paraId="388E04F7" w14:textId="14B6D721" w:rsidR="004B12CE" w:rsidRDefault="00851A39">
      <w:pPr>
        <w:rPr>
          <w:rFonts w:eastAsiaTheme="minorEastAsia"/>
        </w:rPr>
      </w:pPr>
      <w:r>
        <w:tab/>
      </w:r>
      <m:oMath>
        <m:sSub>
          <m:sSubPr>
            <m:ctrlPr>
              <w:rPr>
                <w:rFonts w:ascii="Cambria Math" w:hAnsi="Cambria Math"/>
                <w:i/>
              </w:rPr>
            </m:ctrlPr>
          </m:sSubPr>
          <m:e>
            <m:r>
              <m:rPr>
                <m:sty m:val="p"/>
              </m:rPr>
              <w:rPr>
                <w:rFonts w:ascii="Cambria Math" w:hAnsi="Cambria Math"/>
              </w:rPr>
              <m:t>Χ</m:t>
            </m:r>
          </m:e>
          <m:sub>
            <m:r>
              <w:rPr>
                <w:rFonts w:ascii="Cambria Math" w:hAnsi="Cambria Math"/>
              </w:rPr>
              <m:t>M</m:t>
            </m:r>
          </m:sub>
        </m:sSub>
        <m:r>
          <w:rPr>
            <w:rFonts w:ascii="Cambria Math" w:hAnsi="Cambria Math"/>
          </w:rPr>
          <m:t>=</m:t>
        </m:r>
        <m:f>
          <m:fPr>
            <m:ctrlPr>
              <w:rPr>
                <w:rFonts w:ascii="Cambria Math" w:hAnsi="Cambria Math"/>
                <w:i/>
              </w:rPr>
            </m:ctrlPr>
          </m:fPr>
          <m:num>
            <m:r>
              <m:rPr>
                <m:sty m:val="p"/>
              </m:rPr>
              <w:rPr>
                <w:rFonts w:ascii="Cambria Math" w:hAnsi="Cambria Math"/>
              </w:rPr>
              <m:t>3Δ</m:t>
            </m:r>
            <m:r>
              <w:rPr>
                <w:rFonts w:ascii="Cambria Math" w:hAnsi="Cambria Math"/>
              </w:rPr>
              <m:t>f</m:t>
            </m:r>
          </m:num>
          <m:den>
            <m:r>
              <w:rPr>
                <w:rFonts w:ascii="Cambria Math" w:hAnsi="Cambria Math"/>
              </w:rPr>
              <m:t>4</m:t>
            </m:r>
            <m:r>
              <m:rPr>
                <m:sty m:val="p"/>
              </m:rPr>
              <w:rPr>
                <w:rFonts w:ascii="Cambria Math" w:eastAsiaTheme="minorEastAsia" w:hAnsi="Cambria Math"/>
              </w:rPr>
              <m:t>π</m:t>
            </m:r>
            <m:r>
              <w:rPr>
                <w:rFonts w:ascii="Cambria Math" w:hAnsi="Cambria Math"/>
              </w:rPr>
              <m:t>Fc</m:t>
            </m:r>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3(612)</m:t>
            </m:r>
          </m:num>
          <m:den>
            <m:r>
              <w:rPr>
                <w:rFonts w:ascii="Cambria Math" w:eastAsiaTheme="minorEastAsia" w:hAnsi="Cambria Math"/>
              </w:rPr>
              <m:t>4π(300</m:t>
            </m:r>
            <m:r>
              <w:del w:id="58" w:author="Andrew" w:date="2017-01-12T18:46:00Z">
                <w:rPr>
                  <w:rFonts w:ascii="Cambria Math" w:eastAsiaTheme="minorEastAsia" w:hAnsi="Cambria Math"/>
                </w:rPr>
                <m:t>*</m:t>
              </w:del>
            </m:r>
            <m:r>
              <w:ins w:id="59" w:author="Andrew" w:date="2017-01-12T18:46:00Z">
                <w:rPr>
                  <w:rFonts w:ascii="Cambria Math" w:eastAsiaTheme="minorEastAsia" w:hAnsi="Cambria Math"/>
                </w:rPr>
                <m:t xml:space="preserve">x </m:t>
              </w:ins>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)(3.18</m:t>
            </m:r>
            <m:r>
              <w:del w:id="60" w:author="Andrew" w:date="2017-01-12T18:46:00Z">
                <w:rPr>
                  <w:rFonts w:ascii="Cambria Math" w:eastAsiaTheme="minorEastAsia" w:hAnsi="Cambria Math"/>
                </w:rPr>
                <m:t>*</m:t>
              </w:del>
            </m:r>
            <m:r>
              <w:ins w:id="61" w:author="Andrew" w:date="2017-01-12T18:46:00Z">
                <w:rPr>
                  <w:rFonts w:ascii="Cambria Math" w:eastAsiaTheme="minorEastAsia" w:hAnsi="Cambria Math"/>
                </w:rPr>
                <m:t xml:space="preserve">x </m:t>
              </w:ins>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-5</m:t>
                </m:r>
              </m:sup>
            </m:sSup>
            <m:r>
              <w:rPr>
                <w:rFonts w:ascii="Cambria Math" w:eastAsiaTheme="minorEastAsia" w:hAnsi="Cambria Math"/>
              </w:rPr>
              <m:t>)</m:t>
            </m:r>
          </m:den>
        </m:f>
      </m:oMath>
      <w:r w:rsidR="00866466">
        <w:rPr>
          <w:rFonts w:eastAsiaTheme="minorEastAsia"/>
        </w:rPr>
        <w:t xml:space="preserve"> = 0.0153 cm</w:t>
      </w:r>
      <w:r w:rsidR="00866466">
        <w:rPr>
          <w:rFonts w:eastAsiaTheme="minorEastAsia"/>
          <w:vertAlign w:val="superscript"/>
        </w:rPr>
        <w:t>3</w:t>
      </w:r>
      <w:r w:rsidR="00866466">
        <w:rPr>
          <w:rFonts w:eastAsiaTheme="minorEastAsia"/>
        </w:rPr>
        <w:t>/</w:t>
      </w:r>
      <w:proofErr w:type="spellStart"/>
      <w:r w:rsidR="00866466">
        <w:rPr>
          <w:rFonts w:eastAsiaTheme="minorEastAsia"/>
        </w:rPr>
        <w:t>mol</w:t>
      </w:r>
      <w:proofErr w:type="spellEnd"/>
    </w:p>
    <w:p w14:paraId="28B29091" w14:textId="5949DCAC" w:rsidR="00866466" w:rsidRPr="00281371" w:rsidRDefault="00866466">
      <w:pPr>
        <w:rPr>
          <w:rFonts w:eastAsiaTheme="minorEastAsia"/>
          <w:vertAlign w:val="subscript"/>
        </w:rPr>
      </w:pPr>
      <w:r>
        <w:rPr>
          <w:rFonts w:eastAsiaTheme="minorEastAsia"/>
        </w:rPr>
        <w:tab/>
      </w:r>
      <m:oMath>
        <m:r>
          <w:rPr>
            <w:rFonts w:ascii="Cambria Math" w:hAnsi="Cambria Math"/>
          </w:rPr>
          <m:t>μ=</m:t>
        </m:r>
        <m:rad>
          <m:radPr>
            <m:degHide m:val="1"/>
            <m:ctrlPr>
              <w:rPr>
                <w:rFonts w:ascii="Cambria Math" w:hAnsi="Cambria Math"/>
                <w:i/>
              </w:rPr>
            </m:ctrlPr>
          </m:radPr>
          <m:deg/>
          <m:e>
            <m:r>
              <w:rPr>
                <w:rFonts w:ascii="Cambria Math" w:hAnsi="Cambria Math"/>
              </w:rPr>
              <m:t>8(</m:t>
            </m:r>
            <m:sSub>
              <m:sSubPr>
                <m:ctrlPr>
                  <w:rPr>
                    <w:rFonts w:ascii="Cambria Math" w:hAnsi="Cambria Math"/>
                    <w:i/>
                  </w:rPr>
                </m:ctrlPr>
              </m:sSubPr>
              <m:e>
                <m:r>
                  <w:rPr>
                    <w:rFonts w:ascii="Cambria Math" w:hAnsi="Cambria Math"/>
                  </w:rPr>
                  <m:t>χ</m:t>
                </m:r>
              </m:e>
              <m:sub>
                <m:r>
                  <w:rPr>
                    <w:rFonts w:ascii="Cambria Math" w:hAnsi="Cambria Math"/>
                  </w:rPr>
                  <m:t>M</m:t>
                </m:r>
              </m:sub>
            </m:sSub>
            <m:r>
              <w:rPr>
                <w:rFonts w:ascii="Cambria Math" w:hAnsi="Cambria Math"/>
              </w:rPr>
              <m:t>T)</m:t>
            </m:r>
          </m:e>
        </m:rad>
        <m:r>
          <w:rPr>
            <w:rFonts w:ascii="Cambria Math" w:hAnsi="Cambria Math"/>
          </w:rPr>
          <m:t>=</m:t>
        </m:r>
        <m:rad>
          <m:radPr>
            <m:degHide m:val="1"/>
            <m:ctrlPr>
              <w:rPr>
                <w:rFonts w:ascii="Cambria Math" w:hAnsi="Cambria Math"/>
                <w:i/>
              </w:rPr>
            </m:ctrlPr>
          </m:radPr>
          <m:deg/>
          <m:e>
            <m:r>
              <w:rPr>
                <w:rFonts w:ascii="Cambria Math" w:hAnsi="Cambria Math"/>
              </w:rPr>
              <m:t>8</m:t>
            </m:r>
            <m:d>
              <m:dPr>
                <m:ctrlPr>
                  <w:rPr>
                    <w:rFonts w:ascii="Cambria Math" w:hAnsi="Cambria Math"/>
                    <w:i/>
                  </w:rPr>
                </m:ctrlPr>
              </m:dPr>
              <m:e>
                <m:r>
                  <w:rPr>
                    <w:rFonts w:ascii="Cambria Math" w:hAnsi="Cambria Math"/>
                  </w:rPr>
                  <m:t>0.0153</m:t>
                </m:r>
              </m:e>
            </m:d>
            <m:d>
              <m:dPr>
                <m:ctrlPr>
                  <w:rPr>
                    <w:rFonts w:ascii="Cambria Math" w:hAnsi="Cambria Math"/>
                    <w:i/>
                  </w:rPr>
                </m:ctrlPr>
              </m:dPr>
              <m:e>
                <m:r>
                  <w:rPr>
                    <w:rFonts w:ascii="Cambria Math" w:hAnsi="Cambria Math"/>
                  </w:rPr>
                  <m:t>298</m:t>
                </m:r>
              </m:e>
            </m:d>
          </m:e>
        </m:rad>
      </m:oMath>
      <w:r>
        <w:rPr>
          <w:rFonts w:eastAsiaTheme="minorEastAsia"/>
        </w:rPr>
        <w:t xml:space="preserve"> = </w:t>
      </w:r>
      <w:r w:rsidR="00F753CC" w:rsidRPr="00281371">
        <w:rPr>
          <w:rFonts w:eastAsiaTheme="minorEastAsia"/>
          <w:b/>
        </w:rPr>
        <w:t xml:space="preserve">6.04 </w:t>
      </w:r>
      <w:proofErr w:type="spellStart"/>
      <w:r w:rsidR="00281371" w:rsidRPr="00281371">
        <w:rPr>
          <w:rFonts w:ascii="Cambria" w:eastAsiaTheme="minorEastAsia" w:hAnsi="Cambria"/>
          <w:b/>
        </w:rPr>
        <w:t>μ</w:t>
      </w:r>
      <w:r w:rsidR="00281371" w:rsidRPr="00281371">
        <w:rPr>
          <w:rFonts w:eastAsiaTheme="minorEastAsia"/>
          <w:b/>
          <w:vertAlign w:val="subscript"/>
        </w:rPr>
        <w:t>B</w:t>
      </w:r>
      <w:proofErr w:type="spellEnd"/>
    </w:p>
    <w:p w14:paraId="7B0F0D9F" w14:textId="3C7E2156" w:rsidR="00866466" w:rsidRDefault="00281371">
      <w:pPr>
        <w:rPr>
          <w:rFonts w:eastAsiaTheme="minorEastAsia"/>
        </w:rPr>
      </w:pPr>
      <w:r>
        <w:rPr>
          <w:rFonts w:eastAsiaTheme="minorEastAsia"/>
        </w:rPr>
        <w:t xml:space="preserve">Theoretical Results for given </w:t>
      </w:r>
      <w:r>
        <w:rPr>
          <w:rFonts w:eastAsiaTheme="minorEastAsia"/>
          <w:i/>
        </w:rPr>
        <w:t>S</w:t>
      </w:r>
      <w:r w:rsidR="00A75CA7">
        <w:rPr>
          <w:rFonts w:eastAsiaTheme="minorEastAsia"/>
        </w:rPr>
        <w:t xml:space="preserve"> and n</w:t>
      </w:r>
      <w:r>
        <w:rPr>
          <w:rFonts w:eastAsiaTheme="minorEastAsia"/>
        </w:rPr>
        <w:t xml:space="preserve"> values:</w:t>
      </w:r>
    </w:p>
    <w:tbl>
      <w:tblPr>
        <w:tblStyle w:val="TableGrid"/>
        <w:tblW w:w="0" w:type="auto"/>
        <w:jc w:val="center"/>
        <w:tblLook w:val="04A0" w:firstRow="1" w:lastRow="0" w:firstColumn="1" w:lastColumn="0" w:noHBand="0" w:noVBand="1"/>
      </w:tblPr>
      <w:tblGrid>
        <w:gridCol w:w="758"/>
        <w:gridCol w:w="519"/>
        <w:gridCol w:w="822"/>
      </w:tblGrid>
      <w:tr w:rsidR="00A75CA7" w14:paraId="7C2E528D" w14:textId="77777777" w:rsidTr="00A75CA7">
        <w:trPr>
          <w:jc w:val="center"/>
        </w:trPr>
        <w:tc>
          <w:tcPr>
            <w:tcW w:w="758" w:type="dxa"/>
          </w:tcPr>
          <w:p w14:paraId="083C2CCF" w14:textId="1821DFAA" w:rsidR="00A75CA7" w:rsidRPr="00A75CA7" w:rsidRDefault="00A75CA7" w:rsidP="00A75CA7">
            <w:pPr>
              <w:spacing w:line="276" w:lineRule="auto"/>
              <w:jc w:val="center"/>
              <w:rPr>
                <w:rFonts w:eastAsiaTheme="minorEastAsia"/>
                <w:b/>
                <w:i/>
              </w:rPr>
            </w:pPr>
            <w:r w:rsidRPr="00A75CA7">
              <w:rPr>
                <w:rFonts w:eastAsiaTheme="minorEastAsia"/>
                <w:b/>
                <w:i/>
              </w:rPr>
              <w:t>S</w:t>
            </w:r>
          </w:p>
        </w:tc>
        <w:tc>
          <w:tcPr>
            <w:tcW w:w="519" w:type="dxa"/>
          </w:tcPr>
          <w:p w14:paraId="078FBC52" w14:textId="754A7B36" w:rsidR="00A75CA7" w:rsidRPr="00A75CA7" w:rsidRDefault="00A75CA7" w:rsidP="00A75CA7">
            <w:pPr>
              <w:spacing w:line="276" w:lineRule="auto"/>
              <w:jc w:val="center"/>
              <w:rPr>
                <w:rFonts w:eastAsiaTheme="minorEastAsia"/>
                <w:b/>
              </w:rPr>
            </w:pPr>
            <w:r w:rsidRPr="00A75CA7">
              <w:rPr>
                <w:rFonts w:eastAsiaTheme="minorEastAsia"/>
                <w:b/>
              </w:rPr>
              <w:t>n</w:t>
            </w:r>
          </w:p>
        </w:tc>
        <w:tc>
          <w:tcPr>
            <w:tcW w:w="822" w:type="dxa"/>
          </w:tcPr>
          <w:p w14:paraId="30385554" w14:textId="14691629" w:rsidR="00A75CA7" w:rsidRPr="00A75CA7" w:rsidRDefault="00CD6E62" w:rsidP="00A75CA7">
            <w:pPr>
              <w:spacing w:line="276" w:lineRule="auto"/>
              <w:jc w:val="center"/>
              <w:rPr>
                <w:rFonts w:eastAsiaTheme="minorEastAsia"/>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S</m:t>
                    </m:r>
                  </m:sub>
                </m:sSub>
              </m:oMath>
            </m:oMathPara>
          </w:p>
        </w:tc>
      </w:tr>
      <w:tr w:rsidR="00A75CA7" w14:paraId="30DB87A6" w14:textId="77777777" w:rsidTr="00A75CA7">
        <w:trPr>
          <w:jc w:val="center"/>
        </w:trPr>
        <w:tc>
          <w:tcPr>
            <w:tcW w:w="758" w:type="dxa"/>
          </w:tcPr>
          <w:p w14:paraId="06886AE9" w14:textId="1AD16FB5" w:rsidR="00A75CA7" w:rsidRDefault="00A75CA7" w:rsidP="00A75CA7">
            <w:pPr>
              <w:spacing w:line="276" w:lineRule="auto"/>
              <w:jc w:val="center"/>
              <w:rPr>
                <w:rFonts w:eastAsiaTheme="minorEastAsia"/>
                <w:i/>
              </w:rPr>
            </w:pPr>
            <w:r>
              <w:rPr>
                <w:rFonts w:eastAsiaTheme="minorEastAsia"/>
              </w:rPr>
              <w:t>1/2</w:t>
            </w:r>
          </w:p>
        </w:tc>
        <w:tc>
          <w:tcPr>
            <w:tcW w:w="519" w:type="dxa"/>
          </w:tcPr>
          <w:p w14:paraId="3A7A1B07" w14:textId="4009B825" w:rsidR="00A75CA7" w:rsidRDefault="00A75CA7" w:rsidP="00A75CA7">
            <w:pPr>
              <w:spacing w:line="276" w:lineRule="auto"/>
              <w:jc w:val="center"/>
              <w:rPr>
                <w:rFonts w:eastAsiaTheme="minorEastAsia"/>
              </w:rPr>
            </w:pPr>
            <w:r>
              <w:rPr>
                <w:rFonts w:eastAsiaTheme="minorEastAsia"/>
              </w:rPr>
              <w:t>1</w:t>
            </w:r>
          </w:p>
        </w:tc>
        <w:tc>
          <w:tcPr>
            <w:tcW w:w="822" w:type="dxa"/>
          </w:tcPr>
          <w:p w14:paraId="796B9FB9" w14:textId="14A355E9" w:rsidR="00A75CA7" w:rsidRDefault="00A75CA7" w:rsidP="00A75CA7">
            <w:pPr>
              <w:spacing w:line="276" w:lineRule="auto"/>
              <w:jc w:val="center"/>
              <w:rPr>
                <w:rFonts w:ascii="Cambria" w:eastAsia="MS Mincho" w:hAnsi="Cambria" w:cs="Times New Roman"/>
              </w:rPr>
            </w:pPr>
            <w:r>
              <w:rPr>
                <w:rFonts w:eastAsiaTheme="minorEastAsia"/>
              </w:rPr>
              <w:t>1.73</w:t>
            </w:r>
          </w:p>
        </w:tc>
      </w:tr>
      <w:tr w:rsidR="00A75CA7" w14:paraId="2A47F657" w14:textId="77777777" w:rsidTr="00A75CA7">
        <w:trPr>
          <w:jc w:val="center"/>
        </w:trPr>
        <w:tc>
          <w:tcPr>
            <w:tcW w:w="758" w:type="dxa"/>
          </w:tcPr>
          <w:p w14:paraId="3D21D39F" w14:textId="25C23289" w:rsidR="00A75CA7" w:rsidRDefault="00A75CA7" w:rsidP="00A75CA7">
            <w:pPr>
              <w:spacing w:line="276" w:lineRule="auto"/>
              <w:jc w:val="center"/>
              <w:rPr>
                <w:rFonts w:eastAsiaTheme="minorEastAsia"/>
              </w:rPr>
            </w:pPr>
            <w:r>
              <w:rPr>
                <w:rFonts w:eastAsiaTheme="minorEastAsia"/>
              </w:rPr>
              <w:t>1</w:t>
            </w:r>
          </w:p>
        </w:tc>
        <w:tc>
          <w:tcPr>
            <w:tcW w:w="519" w:type="dxa"/>
          </w:tcPr>
          <w:p w14:paraId="55C03CEC" w14:textId="4FEA3796" w:rsidR="00A75CA7" w:rsidRDefault="00A75CA7" w:rsidP="00A75CA7">
            <w:pPr>
              <w:spacing w:line="276" w:lineRule="auto"/>
              <w:jc w:val="center"/>
              <w:rPr>
                <w:rFonts w:eastAsiaTheme="minorEastAsia"/>
              </w:rPr>
            </w:pPr>
            <w:r>
              <w:rPr>
                <w:rFonts w:eastAsiaTheme="minorEastAsia"/>
              </w:rPr>
              <w:t>2</w:t>
            </w:r>
          </w:p>
        </w:tc>
        <w:tc>
          <w:tcPr>
            <w:tcW w:w="822" w:type="dxa"/>
          </w:tcPr>
          <w:p w14:paraId="4AEE127C" w14:textId="5923759A" w:rsidR="00A75CA7" w:rsidRDefault="00A75CA7" w:rsidP="00A75CA7">
            <w:pPr>
              <w:spacing w:line="276" w:lineRule="auto"/>
              <w:jc w:val="center"/>
              <w:rPr>
                <w:rFonts w:ascii="Cambria" w:eastAsia="MS Mincho" w:hAnsi="Cambria" w:cs="Times New Roman"/>
              </w:rPr>
            </w:pPr>
            <w:r>
              <w:rPr>
                <w:rFonts w:eastAsiaTheme="minorEastAsia"/>
              </w:rPr>
              <w:t>2.83</w:t>
            </w:r>
          </w:p>
        </w:tc>
      </w:tr>
      <w:tr w:rsidR="00A75CA7" w14:paraId="06E24E10" w14:textId="77777777" w:rsidTr="00A75CA7">
        <w:trPr>
          <w:jc w:val="center"/>
        </w:trPr>
        <w:tc>
          <w:tcPr>
            <w:tcW w:w="758" w:type="dxa"/>
          </w:tcPr>
          <w:p w14:paraId="0C793057" w14:textId="32D97B5A" w:rsidR="00A75CA7" w:rsidRDefault="00A75CA7" w:rsidP="00A75CA7">
            <w:pPr>
              <w:spacing w:line="276" w:lineRule="auto"/>
              <w:jc w:val="center"/>
              <w:rPr>
                <w:rFonts w:eastAsiaTheme="minorEastAsia"/>
              </w:rPr>
            </w:pPr>
            <w:r>
              <w:rPr>
                <w:rFonts w:eastAsiaTheme="minorEastAsia"/>
              </w:rPr>
              <w:t>3/2</w:t>
            </w:r>
          </w:p>
        </w:tc>
        <w:tc>
          <w:tcPr>
            <w:tcW w:w="519" w:type="dxa"/>
          </w:tcPr>
          <w:p w14:paraId="2040412A" w14:textId="67634EA8" w:rsidR="00A75CA7" w:rsidRDefault="00A75CA7" w:rsidP="00A75CA7">
            <w:pPr>
              <w:spacing w:line="276" w:lineRule="auto"/>
              <w:jc w:val="center"/>
              <w:rPr>
                <w:rFonts w:eastAsiaTheme="minorEastAsia"/>
              </w:rPr>
            </w:pPr>
            <w:r>
              <w:rPr>
                <w:rFonts w:eastAsiaTheme="minorEastAsia"/>
              </w:rPr>
              <w:t>3</w:t>
            </w:r>
          </w:p>
        </w:tc>
        <w:tc>
          <w:tcPr>
            <w:tcW w:w="822" w:type="dxa"/>
          </w:tcPr>
          <w:p w14:paraId="5C10ADA4" w14:textId="40638A5C" w:rsidR="00A75CA7" w:rsidRDefault="00A75CA7" w:rsidP="00A75CA7">
            <w:pPr>
              <w:spacing w:line="276" w:lineRule="auto"/>
              <w:jc w:val="center"/>
              <w:rPr>
                <w:rFonts w:ascii="Cambria" w:eastAsia="MS Mincho" w:hAnsi="Cambria" w:cs="Times New Roman"/>
              </w:rPr>
            </w:pPr>
            <w:r>
              <w:rPr>
                <w:rFonts w:eastAsiaTheme="minorEastAsia"/>
              </w:rPr>
              <w:t>3.87</w:t>
            </w:r>
          </w:p>
        </w:tc>
      </w:tr>
      <w:tr w:rsidR="00A75CA7" w14:paraId="52F9E518" w14:textId="77777777" w:rsidTr="00A75CA7">
        <w:trPr>
          <w:jc w:val="center"/>
        </w:trPr>
        <w:tc>
          <w:tcPr>
            <w:tcW w:w="758" w:type="dxa"/>
          </w:tcPr>
          <w:p w14:paraId="49066285" w14:textId="57D6B77D" w:rsidR="00A75CA7" w:rsidRDefault="00A75CA7" w:rsidP="00A75CA7">
            <w:pPr>
              <w:spacing w:line="276" w:lineRule="auto"/>
              <w:jc w:val="center"/>
              <w:rPr>
                <w:rFonts w:eastAsiaTheme="minorEastAsia"/>
              </w:rPr>
            </w:pPr>
            <w:r>
              <w:rPr>
                <w:rFonts w:eastAsiaTheme="minorEastAsia"/>
              </w:rPr>
              <w:t>2</w:t>
            </w:r>
          </w:p>
        </w:tc>
        <w:tc>
          <w:tcPr>
            <w:tcW w:w="519" w:type="dxa"/>
          </w:tcPr>
          <w:p w14:paraId="14FE6874" w14:textId="67CD62B6" w:rsidR="00A75CA7" w:rsidRDefault="00A75CA7" w:rsidP="00A75CA7">
            <w:pPr>
              <w:spacing w:line="276" w:lineRule="auto"/>
              <w:jc w:val="center"/>
              <w:rPr>
                <w:rFonts w:eastAsiaTheme="minorEastAsia"/>
              </w:rPr>
            </w:pPr>
            <w:r>
              <w:rPr>
                <w:rFonts w:eastAsiaTheme="minorEastAsia"/>
              </w:rPr>
              <w:t>4</w:t>
            </w:r>
          </w:p>
        </w:tc>
        <w:tc>
          <w:tcPr>
            <w:tcW w:w="822" w:type="dxa"/>
          </w:tcPr>
          <w:p w14:paraId="7EF9DF56" w14:textId="45BFB719" w:rsidR="00A75CA7" w:rsidRDefault="00A75CA7" w:rsidP="00A75CA7">
            <w:pPr>
              <w:spacing w:line="276" w:lineRule="auto"/>
              <w:jc w:val="center"/>
              <w:rPr>
                <w:rFonts w:ascii="Cambria" w:eastAsia="MS Mincho" w:hAnsi="Cambria" w:cs="Times New Roman"/>
              </w:rPr>
            </w:pPr>
            <w:r>
              <w:rPr>
                <w:rFonts w:eastAsiaTheme="minorEastAsia"/>
              </w:rPr>
              <w:t>4.90</w:t>
            </w:r>
          </w:p>
        </w:tc>
      </w:tr>
      <w:tr w:rsidR="00A75CA7" w14:paraId="77CE66AE" w14:textId="77777777" w:rsidTr="00A75CA7">
        <w:trPr>
          <w:jc w:val="center"/>
        </w:trPr>
        <w:tc>
          <w:tcPr>
            <w:tcW w:w="758" w:type="dxa"/>
          </w:tcPr>
          <w:p w14:paraId="36DE2799" w14:textId="44460FBB" w:rsidR="00A75CA7" w:rsidRDefault="00A75CA7" w:rsidP="00A75CA7">
            <w:pPr>
              <w:spacing w:line="276" w:lineRule="auto"/>
              <w:jc w:val="center"/>
              <w:rPr>
                <w:rFonts w:eastAsiaTheme="minorEastAsia"/>
              </w:rPr>
            </w:pPr>
            <w:r>
              <w:rPr>
                <w:rFonts w:eastAsiaTheme="minorEastAsia"/>
              </w:rPr>
              <w:t>5/2</w:t>
            </w:r>
          </w:p>
        </w:tc>
        <w:tc>
          <w:tcPr>
            <w:tcW w:w="519" w:type="dxa"/>
          </w:tcPr>
          <w:p w14:paraId="03A1E982" w14:textId="4D50DE98" w:rsidR="00A75CA7" w:rsidRDefault="00A75CA7" w:rsidP="00A75CA7">
            <w:pPr>
              <w:spacing w:line="276" w:lineRule="auto"/>
              <w:jc w:val="center"/>
              <w:rPr>
                <w:rFonts w:eastAsiaTheme="minorEastAsia"/>
              </w:rPr>
            </w:pPr>
            <w:r>
              <w:rPr>
                <w:rFonts w:eastAsiaTheme="minorEastAsia"/>
              </w:rPr>
              <w:t>5</w:t>
            </w:r>
          </w:p>
        </w:tc>
        <w:tc>
          <w:tcPr>
            <w:tcW w:w="822" w:type="dxa"/>
          </w:tcPr>
          <w:p w14:paraId="7587DA4B" w14:textId="66E02574" w:rsidR="00A75CA7" w:rsidRDefault="00A75CA7" w:rsidP="00A75CA7">
            <w:pPr>
              <w:spacing w:line="276" w:lineRule="auto"/>
              <w:jc w:val="center"/>
              <w:rPr>
                <w:rFonts w:ascii="Cambria" w:eastAsia="MS Mincho" w:hAnsi="Cambria" w:cs="Times New Roman"/>
              </w:rPr>
            </w:pPr>
            <w:r>
              <w:rPr>
                <w:rFonts w:eastAsiaTheme="minorEastAsia"/>
              </w:rPr>
              <w:t>5.92</w:t>
            </w:r>
          </w:p>
        </w:tc>
      </w:tr>
    </w:tbl>
    <w:p w14:paraId="1E83D613" w14:textId="77777777" w:rsidR="00A75CA7" w:rsidRDefault="00A75CA7" w:rsidP="000644CE">
      <w:pPr>
        <w:rPr>
          <w:rFonts w:eastAsiaTheme="minorEastAsia"/>
        </w:rPr>
      </w:pPr>
    </w:p>
    <w:p w14:paraId="247E3A12" w14:textId="29F43E65" w:rsidR="000644CE" w:rsidRDefault="000644CE" w:rsidP="000644CE">
      <w:r>
        <w:t>For 5.5 mg of Fe(</w:t>
      </w:r>
      <w:proofErr w:type="spellStart"/>
      <w:r>
        <w:t>acac</w:t>
      </w:r>
      <w:proofErr w:type="spellEnd"/>
      <w:r>
        <w:t>)</w:t>
      </w:r>
      <w:r w:rsidRPr="00965B83">
        <w:rPr>
          <w:vertAlign w:val="subscript"/>
        </w:rPr>
        <w:t>3</w:t>
      </w:r>
      <w:r>
        <w:t xml:space="preserve"> dissolved in 0.492 mL solvent, with a 300 MHz instrument a peak separation of </w:t>
      </w:r>
      <w:r w:rsidR="00A75CA7">
        <w:t>2.04</w:t>
      </w:r>
      <w:r>
        <w:t xml:space="preserve"> ppm is </w:t>
      </w:r>
      <w:r w:rsidR="00A75CA7">
        <w:t>observed, which</w:t>
      </w:r>
      <w:r>
        <w:t xml:space="preserve"> gives </w:t>
      </w:r>
      <w:r>
        <w:rPr>
          <w:rFonts w:ascii="Symbol" w:hAnsi="Symbol"/>
        </w:rPr>
        <w:t></w:t>
      </w:r>
      <w:r w:rsidRPr="00965B83">
        <w:rPr>
          <w:vertAlign w:val="subscript"/>
        </w:rPr>
        <w:t>M</w:t>
      </w:r>
      <w:r w:rsidR="00A75CA7">
        <w:t xml:space="preserve"> = 1.53</w:t>
      </w:r>
      <w:r>
        <w:t xml:space="preserve"> x 10</w:t>
      </w:r>
      <w:r w:rsidRPr="00965B83">
        <w:rPr>
          <w:vertAlign w:val="superscript"/>
        </w:rPr>
        <w:t>-2</w:t>
      </w:r>
      <w:r>
        <w:t xml:space="preserve"> and </w:t>
      </w:r>
      <w:r w:rsidRPr="00965B83">
        <w:rPr>
          <w:rFonts w:ascii="Symbol" w:hAnsi="Symbol"/>
        </w:rPr>
        <w:t></w:t>
      </w:r>
      <w:r w:rsidRPr="00965B83">
        <w:rPr>
          <w:vertAlign w:val="subscript"/>
        </w:rPr>
        <w:t>eff</w:t>
      </w:r>
      <w:r>
        <w:t xml:space="preserve"> = 6.04. </w:t>
      </w:r>
      <w:r w:rsidR="00A75CA7">
        <w:t xml:space="preserve">This </w:t>
      </w:r>
      <w:r w:rsidR="00A75CA7" w:rsidRPr="00965B83">
        <w:rPr>
          <w:rFonts w:ascii="Symbol" w:hAnsi="Symbol"/>
        </w:rPr>
        <w:t></w:t>
      </w:r>
      <w:r w:rsidR="00A75CA7" w:rsidRPr="00965B83">
        <w:rPr>
          <w:vertAlign w:val="subscript"/>
        </w:rPr>
        <w:t>eff</w:t>
      </w:r>
      <w:r w:rsidR="00A75CA7">
        <w:t xml:space="preserve"> value is consistent with an </w:t>
      </w:r>
      <w:r w:rsidR="00A75CA7">
        <w:rPr>
          <w:i/>
        </w:rPr>
        <w:t>S</w:t>
      </w:r>
      <w:r w:rsidR="00A75CA7">
        <w:t xml:space="preserve"> = 5/2 complex, which has</w:t>
      </w:r>
      <w:r w:rsidR="008A391F">
        <w:t xml:space="preserve"> </w:t>
      </w:r>
      <w:r>
        <w:t xml:space="preserve">5 unpaired electrons. </w:t>
      </w:r>
    </w:p>
    <w:p w14:paraId="706FAD04" w14:textId="59C90D4D" w:rsidR="00A204AF" w:rsidRDefault="009311DE" w:rsidP="009311DE">
      <w:r>
        <w:rPr>
          <w:b/>
          <w:sz w:val="28"/>
        </w:rPr>
        <w:lastRenderedPageBreak/>
        <w:t xml:space="preserve">Summary </w:t>
      </w:r>
    </w:p>
    <w:p w14:paraId="12D66DFA" w14:textId="48F054C3" w:rsidR="009311DE" w:rsidRPr="00A204AF" w:rsidRDefault="00A204AF" w:rsidP="00A204AF">
      <w:pPr>
        <w:jc w:val="both"/>
        <w:rPr>
          <w:b/>
          <w:sz w:val="28"/>
        </w:rPr>
      </w:pPr>
      <w:r>
        <w:t>Evan</w:t>
      </w:r>
      <w:r w:rsidR="00A8120A">
        <w:t>’</w:t>
      </w:r>
      <w:r>
        <w:t>s method is a simple and practical method for obtaining the magnetic susceptibility of soluble metal complexes. This provides the number of unpaired electrons in a metal complex, which is pertinent to the spectroscopy, magnetic properties, and reactivity of the complex.</w:t>
      </w:r>
    </w:p>
    <w:p w14:paraId="1FF23C46" w14:textId="77777777" w:rsidR="00592C01" w:rsidRDefault="009311DE" w:rsidP="009311DE">
      <w:r w:rsidRPr="0051701C">
        <w:rPr>
          <w:b/>
          <w:sz w:val="28"/>
        </w:rPr>
        <w:t>Applications</w:t>
      </w:r>
      <w:r w:rsidR="00FC1C9F">
        <w:t xml:space="preserve"> </w:t>
      </w:r>
    </w:p>
    <w:p w14:paraId="07E7C674" w14:textId="1737AFC7" w:rsidR="00A204AF" w:rsidRDefault="00592C01" w:rsidP="00A85439">
      <w:pPr>
        <w:jc w:val="both"/>
      </w:pPr>
      <w:r>
        <w:t xml:space="preserve">Measuring the magnetic susceptibility of paramagnetic species gives the number of unpaired electrons, which is a key property of metal complexes. </w:t>
      </w:r>
      <w:r w:rsidR="00A85439">
        <w:t>As the reactivity of metal complexes is influenced by its electronic structure</w:t>
      </w:r>
      <w:ins w:id="62" w:author="Andrew" w:date="2017-01-12T18:47:00Z">
        <w:r w:rsidR="00A30395">
          <w:t>—</w:t>
        </w:r>
      </w:ins>
      <w:del w:id="63" w:author="Andrew" w:date="2017-01-12T18:47:00Z">
        <w:r w:rsidR="00A85439" w:rsidDel="00A30395">
          <w:delText xml:space="preserve"> – </w:delText>
        </w:r>
      </w:del>
      <w:r w:rsidR="00A85439">
        <w:t>that is, how the d-orbitals are populated</w:t>
      </w:r>
      <w:ins w:id="64" w:author="Andrew" w:date="2017-01-12T18:47:00Z">
        <w:r w:rsidR="00A30395">
          <w:t>—</w:t>
        </w:r>
      </w:ins>
      <w:del w:id="65" w:author="Andrew" w:date="2017-01-12T18:47:00Z">
        <w:r w:rsidR="00A85439" w:rsidDel="00A30395">
          <w:delText xml:space="preserve"> – </w:delText>
        </w:r>
      </w:del>
      <w:r w:rsidR="00A85439">
        <w:t xml:space="preserve">it is important to establish the number of unpaired electrons. </w:t>
      </w:r>
      <w:r w:rsidR="00BC3AA2">
        <w:t>The magnetic susceptibility can be used to determine the geometry of the metal complex in solution</w:t>
      </w:r>
      <w:r w:rsidR="00A85439">
        <w:t>,</w:t>
      </w:r>
      <w:r w:rsidR="00A204AF">
        <w:t xml:space="preserve"> give </w:t>
      </w:r>
      <w:r w:rsidR="00271A77">
        <w:t>insight</w:t>
      </w:r>
      <w:r w:rsidR="00A204AF">
        <w:t xml:space="preserve"> into the ligand field strength</w:t>
      </w:r>
      <w:r w:rsidR="00A85439">
        <w:t>,</w:t>
      </w:r>
      <w:r w:rsidR="00A204AF">
        <w:t xml:space="preserve"> </w:t>
      </w:r>
      <w:r w:rsidR="00A85439">
        <w:t xml:space="preserve">and </w:t>
      </w:r>
      <w:r w:rsidR="00A204AF">
        <w:t xml:space="preserve">can provide evidence for the correct formal oxidation-state assignment of the metal complex. </w:t>
      </w:r>
      <w:r w:rsidR="00A85439">
        <w:t xml:space="preserve">In the </w:t>
      </w:r>
      <w:del w:id="66" w:author="Andrew" w:date="2017-01-12T18:48:00Z">
        <w:r w:rsidR="00A85439" w:rsidDel="00A30395">
          <w:delText xml:space="preserve">modules </w:delText>
        </w:r>
      </w:del>
      <w:ins w:id="67" w:author="Andrew" w:date="2017-01-12T18:48:00Z">
        <w:r w:rsidR="00A30395">
          <w:t>videos</w:t>
        </w:r>
        <w:r w:rsidR="00A30395">
          <w:t xml:space="preserve"> </w:t>
        </w:r>
      </w:ins>
      <w:r w:rsidR="00A85439">
        <w:t xml:space="preserve">on Group Theory and </w:t>
      </w:r>
      <w:r w:rsidR="00A85439" w:rsidRPr="00A85439">
        <w:rPr>
          <w:rFonts w:cs="Arial"/>
        </w:rPr>
        <w:t>MO Theory of Transition Metal Complexes</w:t>
      </w:r>
      <w:r w:rsidR="00A85439">
        <w:t>, we will introduce how to predict d-orbital splitting diagrams as well as how to use data from Evan’s Method to help determine the geometry of a metal complex and provide evidence for the oxidation state of the metal center.</w:t>
      </w:r>
    </w:p>
    <w:p w14:paraId="6D5E23F6" w14:textId="3D2CAA92" w:rsidR="00A204AF" w:rsidRDefault="001E1BAE" w:rsidP="00A204AF">
      <w:pPr>
        <w:jc w:val="both"/>
      </w:pPr>
      <w:r>
        <w:t xml:space="preserve">There are multiple </w:t>
      </w:r>
      <w:r w:rsidR="00C40C54">
        <w:t>instruments</w:t>
      </w:r>
      <w:r>
        <w:t xml:space="preserve"> that can be used to measure the magnetic </w:t>
      </w:r>
      <w:r w:rsidR="00C40C54">
        <w:t>susceptibility</w:t>
      </w:r>
      <w:r>
        <w:t xml:space="preserve"> of a paramagnetic species including </w:t>
      </w:r>
      <w:r w:rsidR="00C40C54">
        <w:t xml:space="preserve">a </w:t>
      </w:r>
      <w:proofErr w:type="spellStart"/>
      <w:r w:rsidR="00C40C54">
        <w:t>Gouy</w:t>
      </w:r>
      <w:proofErr w:type="spellEnd"/>
      <w:r w:rsidR="00C40C54">
        <w:t xml:space="preserve"> balance,</w:t>
      </w:r>
      <w:r>
        <w:t xml:space="preserve"> SQUID</w:t>
      </w:r>
      <w:r w:rsidR="00C40C54">
        <w:t xml:space="preserve">, or NMR </w:t>
      </w:r>
      <w:del w:id="68" w:author="Andrew" w:date="2017-01-12T18:48:00Z">
        <w:r w:rsidR="00C40C54" w:rsidDel="00A30395">
          <w:delText>instrument</w:delText>
        </w:r>
      </w:del>
      <w:ins w:id="69" w:author="Andrew" w:date="2017-01-12T18:48:00Z">
        <w:r w:rsidR="00A30395">
          <w:t>spectrometer</w:t>
        </w:r>
      </w:ins>
      <w:bookmarkStart w:id="70" w:name="_GoBack"/>
      <w:bookmarkEnd w:id="70"/>
      <w:r>
        <w:t xml:space="preserve">. Evan’s method is a </w:t>
      </w:r>
      <w:r w:rsidR="00C40C54">
        <w:t>simple and practical technique that uses NMR to determine the solution magnetic moment of a paramagnet. While Evan’s method is a powerful tool in the field of magnetism, there are several drawbacks to the technique. First, the molecule must be soluble in the solvent used in the experiment. If the paramagnet sample is not fully dissolved</w:t>
      </w:r>
      <w:r w:rsidR="00B8795A">
        <w:t>, the concentration of the solution will be incorrect, which will lead to errors in the experimentally determined solution magnetic moment. Other errors in concentration can arise if the paramagnet</w:t>
      </w:r>
      <w:r w:rsidR="003B078C">
        <w:t>ic</w:t>
      </w:r>
      <w:r w:rsidR="00B8795A">
        <w:t xml:space="preserve"> sample has diamagnetic (solvent) or paramagnet</w:t>
      </w:r>
      <w:r w:rsidR="003B078C">
        <w:t>ic</w:t>
      </w:r>
      <w:r w:rsidR="00B8795A">
        <w:t xml:space="preserve"> impurities.</w:t>
      </w:r>
      <w:r w:rsidR="003B078C">
        <w:t xml:space="preserve"> </w:t>
      </w:r>
    </w:p>
    <w:p w14:paraId="4A036544" w14:textId="77777777" w:rsidR="00966C8E" w:rsidRDefault="00966C8E">
      <w:pPr>
        <w:rPr>
          <w:b/>
          <w:sz w:val="28"/>
        </w:rPr>
      </w:pPr>
      <w:r>
        <w:rPr>
          <w:b/>
          <w:sz w:val="28"/>
        </w:rPr>
        <w:t>Legend</w:t>
      </w:r>
    </w:p>
    <w:p w14:paraId="066E9509" w14:textId="7B1F002D" w:rsidR="00B374CB" w:rsidRDefault="002B6320">
      <w:r w:rsidRPr="00A30395">
        <w:rPr>
          <w:b/>
          <w:rPrChange w:id="71" w:author="Andrew" w:date="2017-01-12T18:47:00Z">
            <w:rPr/>
          </w:rPrChange>
        </w:rPr>
        <w:t>Figure 1</w:t>
      </w:r>
      <w:ins w:id="72" w:author="Andrew" w:date="2017-01-12T18:47:00Z">
        <w:r w:rsidR="00A30395" w:rsidRPr="00A30395">
          <w:rPr>
            <w:b/>
            <w:rPrChange w:id="73" w:author="Andrew" w:date="2017-01-12T18:47:00Z">
              <w:rPr/>
            </w:rPrChange>
          </w:rPr>
          <w:t>.</w:t>
        </w:r>
      </w:ins>
      <w:r w:rsidRPr="006908D5">
        <w:t xml:space="preserve"> </w:t>
      </w:r>
      <w:r w:rsidR="00B374CB" w:rsidRPr="006908D5">
        <w:t xml:space="preserve">Example </w:t>
      </w:r>
      <w:r w:rsidR="00382EDC" w:rsidRPr="00382EDC">
        <w:rPr>
          <w:vertAlign w:val="superscript"/>
        </w:rPr>
        <w:t>1</w:t>
      </w:r>
      <w:r w:rsidR="00382EDC">
        <w:t xml:space="preserve">H NMR </w:t>
      </w:r>
      <w:r w:rsidR="00B374CB" w:rsidRPr="00382EDC">
        <w:t>spectrum</w:t>
      </w:r>
      <w:r w:rsidR="00B374CB" w:rsidRPr="006908D5">
        <w:t xml:space="preserve"> of the experiment</w:t>
      </w:r>
      <w:r w:rsidR="00B374CB" w:rsidRPr="00B374CB">
        <w:t xml:space="preserve"> </w:t>
      </w:r>
    </w:p>
    <w:p w14:paraId="3DFAD0F8" w14:textId="6F56B422" w:rsidR="002B6320" w:rsidRPr="006908D5" w:rsidRDefault="002B6320">
      <w:r w:rsidRPr="00A30395">
        <w:rPr>
          <w:b/>
          <w:rPrChange w:id="74" w:author="Andrew" w:date="2017-01-12T18:47:00Z">
            <w:rPr/>
          </w:rPrChange>
        </w:rPr>
        <w:t>Figure 2</w:t>
      </w:r>
      <w:ins w:id="75" w:author="Andrew" w:date="2017-01-12T18:47:00Z">
        <w:r w:rsidR="00A30395" w:rsidRPr="00A30395">
          <w:rPr>
            <w:b/>
            <w:rPrChange w:id="76" w:author="Andrew" w:date="2017-01-12T18:47:00Z">
              <w:rPr/>
            </w:rPrChange>
          </w:rPr>
          <w:t>.</w:t>
        </w:r>
      </w:ins>
      <w:r w:rsidRPr="006908D5">
        <w:t xml:space="preserve"> </w:t>
      </w:r>
      <w:r w:rsidR="00B374CB" w:rsidRPr="006908D5">
        <w:t>Image of a capillary in NMR tube setup</w:t>
      </w:r>
    </w:p>
    <w:p w14:paraId="7C2E7A9B" w14:textId="2844B304" w:rsidR="00263400" w:rsidRPr="002B6320" w:rsidRDefault="00263400">
      <w:pPr>
        <w:rPr>
          <w:b/>
        </w:rPr>
      </w:pPr>
      <w:r w:rsidRPr="002B6320">
        <w:rPr>
          <w:b/>
        </w:rPr>
        <w:br w:type="page"/>
      </w:r>
    </w:p>
    <w:p w14:paraId="48E5F5C6" w14:textId="46C484FB" w:rsidR="000B1046" w:rsidRDefault="000B1046">
      <w:r w:rsidRPr="000B1046">
        <w:rPr>
          <w:b/>
          <w:sz w:val="28"/>
          <w:szCs w:val="28"/>
        </w:rPr>
        <w:lastRenderedPageBreak/>
        <w:t>Materials List</w:t>
      </w:r>
      <w:r>
        <w:t xml:space="preserve"> </w:t>
      </w:r>
    </w:p>
    <w:tbl>
      <w:tblPr>
        <w:tblW w:w="5918" w:type="dxa"/>
        <w:jc w:val="center"/>
        <w:tblLayout w:type="fixed"/>
        <w:tblLook w:val="04A0" w:firstRow="1" w:lastRow="0" w:firstColumn="1" w:lastColumn="0" w:noHBand="0" w:noVBand="1"/>
      </w:tblPr>
      <w:tblGrid>
        <w:gridCol w:w="2835"/>
        <w:gridCol w:w="3083"/>
      </w:tblGrid>
      <w:tr w:rsidR="00263400" w:rsidRPr="00583BBA" w14:paraId="74D9A506" w14:textId="77777777" w:rsidTr="004B12CE">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263400" w:rsidRPr="00AB0BBF" w:rsidRDefault="00263400"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3083"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17F34447" w:rsidR="00263400" w:rsidRPr="00AB0BBF" w:rsidRDefault="00263400" w:rsidP="00681DE9">
            <w:pPr>
              <w:spacing w:after="0"/>
              <w:rPr>
                <w:rFonts w:ascii="Cambria" w:eastAsia="Times New Roman" w:hAnsi="Cambria" w:cs="Times New Roman"/>
                <w:b/>
                <w:bCs/>
                <w:color w:val="3A3A3A"/>
                <w:sz w:val="20"/>
                <w:szCs w:val="20"/>
              </w:rPr>
            </w:pPr>
            <w:r>
              <w:rPr>
                <w:rFonts w:ascii="Cambria" w:eastAsia="Times New Roman" w:hAnsi="Cambria" w:cs="Times New Roman"/>
                <w:b/>
                <w:bCs/>
                <w:color w:val="3A3A3A"/>
                <w:sz w:val="20"/>
                <w:szCs w:val="20"/>
              </w:rPr>
              <w:t>Comments</w:t>
            </w:r>
          </w:p>
        </w:tc>
      </w:tr>
      <w:tr w:rsidR="002F67C9" w:rsidRPr="00583BBA" w14:paraId="733DEBB6" w14:textId="77777777" w:rsidTr="002F67C9">
        <w:trPr>
          <w:trHeight w:val="74"/>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C9CBCC8" w14:textId="3CD68BB3" w:rsidR="00263400" w:rsidRPr="00AB0BBF" w:rsidRDefault="00263400" w:rsidP="00681DE9">
            <w:pPr>
              <w:spacing w:after="0"/>
              <w:rPr>
                <w:rFonts w:ascii="Cambria" w:eastAsia="Times New Roman" w:hAnsi="Cambria" w:cs="Times New Roman"/>
                <w:b/>
                <w:bCs/>
                <w:color w:val="3A3A3A"/>
                <w:sz w:val="20"/>
                <w:szCs w:val="20"/>
              </w:rPr>
            </w:pPr>
            <w:r>
              <w:rPr>
                <w:rFonts w:ascii="Cambria" w:eastAsia="Times New Roman" w:hAnsi="Cambria" w:cs="Times New Roman"/>
                <w:b/>
                <w:bCs/>
                <w:color w:val="3A3A3A"/>
                <w:sz w:val="20"/>
                <w:szCs w:val="20"/>
              </w:rPr>
              <w:t>Materials</w:t>
            </w:r>
          </w:p>
        </w:tc>
        <w:tc>
          <w:tcPr>
            <w:tcW w:w="3083" w:type="dxa"/>
            <w:tcBorders>
              <w:top w:val="nil"/>
              <w:left w:val="nil"/>
              <w:bottom w:val="single" w:sz="4" w:space="0" w:color="auto"/>
              <w:right w:val="single" w:sz="4" w:space="0" w:color="auto"/>
            </w:tcBorders>
            <w:shd w:val="clear" w:color="auto" w:fill="auto"/>
            <w:noWrap/>
            <w:vAlign w:val="bottom"/>
            <w:hideMark/>
          </w:tcPr>
          <w:p w14:paraId="04032A30" w14:textId="77777777" w:rsidR="00263400" w:rsidRPr="00AB0BBF" w:rsidRDefault="00263400"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r>
      <w:tr w:rsidR="002F67C9" w:rsidRPr="00583BBA" w14:paraId="6CD132B3"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29888AF2" w14:textId="742EFD37" w:rsidR="00263400" w:rsidRPr="00AB0BBF" w:rsidRDefault="006511A3"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Lighter or Bunsen burner</w:t>
            </w:r>
          </w:p>
        </w:tc>
        <w:tc>
          <w:tcPr>
            <w:tcW w:w="3083" w:type="dxa"/>
            <w:tcBorders>
              <w:top w:val="nil"/>
              <w:left w:val="nil"/>
              <w:bottom w:val="single" w:sz="4" w:space="0" w:color="auto"/>
              <w:right w:val="single" w:sz="4" w:space="0" w:color="auto"/>
            </w:tcBorders>
            <w:shd w:val="clear" w:color="auto" w:fill="auto"/>
            <w:noWrap/>
            <w:vAlign w:val="bottom"/>
            <w:hideMark/>
          </w:tcPr>
          <w:p w14:paraId="76473A0E" w14:textId="45CAF629"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359F4CAE"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092E601" w14:textId="49B51F2A"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Long-ste</w:t>
            </w:r>
            <w:r w:rsidR="002F67C9">
              <w:rPr>
                <w:rFonts w:ascii="Cambria" w:eastAsia="Times New Roman" w:hAnsi="Cambria" w:cs="Times New Roman"/>
                <w:color w:val="3A3A3A"/>
                <w:sz w:val="20"/>
                <w:szCs w:val="20"/>
              </w:rPr>
              <w:t>m</w:t>
            </w:r>
            <w:r>
              <w:rPr>
                <w:rFonts w:ascii="Cambria" w:eastAsia="Times New Roman" w:hAnsi="Cambria" w:cs="Times New Roman"/>
                <w:color w:val="3A3A3A"/>
                <w:sz w:val="20"/>
                <w:szCs w:val="20"/>
              </w:rPr>
              <w:t xml:space="preserve"> Pasteur pipette</w:t>
            </w:r>
          </w:p>
        </w:tc>
        <w:tc>
          <w:tcPr>
            <w:tcW w:w="3083" w:type="dxa"/>
            <w:tcBorders>
              <w:top w:val="nil"/>
              <w:left w:val="nil"/>
              <w:bottom w:val="single" w:sz="4" w:space="0" w:color="auto"/>
              <w:right w:val="single" w:sz="4" w:space="0" w:color="auto"/>
            </w:tcBorders>
            <w:shd w:val="clear" w:color="auto" w:fill="auto"/>
            <w:noWrap/>
            <w:vAlign w:val="bottom"/>
            <w:hideMark/>
          </w:tcPr>
          <w:p w14:paraId="0E8E7A46" w14:textId="2888366D" w:rsidR="00263400" w:rsidRPr="00AB0BBF" w:rsidRDefault="00263400" w:rsidP="00F51D9F">
            <w:pPr>
              <w:spacing w:after="0"/>
              <w:rPr>
                <w:rFonts w:ascii="Cambria" w:eastAsia="Times New Roman" w:hAnsi="Cambria" w:cs="Times New Roman"/>
                <w:color w:val="3A3A3A"/>
                <w:sz w:val="20"/>
                <w:szCs w:val="20"/>
              </w:rPr>
            </w:pPr>
          </w:p>
        </w:tc>
      </w:tr>
      <w:tr w:rsidR="002F67C9" w:rsidRPr="00583BBA" w14:paraId="493B4CE8"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B4D8B00" w14:textId="0FEF84FE"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Pipette bulb</w:t>
            </w:r>
          </w:p>
        </w:tc>
        <w:tc>
          <w:tcPr>
            <w:tcW w:w="3083" w:type="dxa"/>
            <w:tcBorders>
              <w:top w:val="nil"/>
              <w:left w:val="nil"/>
              <w:bottom w:val="single" w:sz="4" w:space="0" w:color="auto"/>
              <w:right w:val="single" w:sz="4" w:space="0" w:color="auto"/>
            </w:tcBorders>
            <w:shd w:val="clear" w:color="auto" w:fill="auto"/>
            <w:noWrap/>
            <w:vAlign w:val="bottom"/>
            <w:hideMark/>
          </w:tcPr>
          <w:p w14:paraId="28DA4609" w14:textId="72CDBE91"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6D0EB009"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3022DB0" w14:textId="6272B4EC"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14/20 ribbed rubber septum</w:t>
            </w:r>
          </w:p>
        </w:tc>
        <w:tc>
          <w:tcPr>
            <w:tcW w:w="3083" w:type="dxa"/>
            <w:tcBorders>
              <w:top w:val="nil"/>
              <w:left w:val="nil"/>
              <w:bottom w:val="single" w:sz="4" w:space="0" w:color="auto"/>
              <w:right w:val="single" w:sz="4" w:space="0" w:color="auto"/>
            </w:tcBorders>
            <w:shd w:val="clear" w:color="auto" w:fill="auto"/>
            <w:noWrap/>
            <w:vAlign w:val="bottom"/>
            <w:hideMark/>
          </w:tcPr>
          <w:p w14:paraId="059F5E68" w14:textId="6B2334AC"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086B5569"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6784407A" w14:textId="44797595"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3</w:t>
            </w:r>
            <w:r w:rsidR="002F67C9">
              <w:rPr>
                <w:rFonts w:ascii="Cambria" w:eastAsia="Times New Roman" w:hAnsi="Cambria" w:cs="Times New Roman"/>
                <w:color w:val="3A3A3A"/>
                <w:sz w:val="20"/>
                <w:szCs w:val="20"/>
              </w:rPr>
              <w:t>-</w:t>
            </w:r>
            <w:r>
              <w:rPr>
                <w:rFonts w:ascii="Cambria" w:eastAsia="Times New Roman" w:hAnsi="Cambria" w:cs="Times New Roman"/>
                <w:color w:val="3A3A3A"/>
                <w:sz w:val="20"/>
                <w:szCs w:val="20"/>
              </w:rPr>
              <w:t>mL disposable syringe with needle</w:t>
            </w:r>
          </w:p>
        </w:tc>
        <w:tc>
          <w:tcPr>
            <w:tcW w:w="3083" w:type="dxa"/>
            <w:tcBorders>
              <w:top w:val="nil"/>
              <w:left w:val="nil"/>
              <w:bottom w:val="single" w:sz="4" w:space="0" w:color="auto"/>
              <w:right w:val="single" w:sz="4" w:space="0" w:color="auto"/>
            </w:tcBorders>
            <w:shd w:val="clear" w:color="auto" w:fill="auto"/>
            <w:noWrap/>
            <w:vAlign w:val="bottom"/>
            <w:hideMark/>
          </w:tcPr>
          <w:p w14:paraId="57AA8839" w14:textId="44F9FF4A"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42A0F961"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18B8509F" w14:textId="6594C381" w:rsidR="00263400" w:rsidRPr="00AB0BBF" w:rsidRDefault="00263400" w:rsidP="00F51D9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Scintillation vial and cap</w:t>
            </w:r>
          </w:p>
        </w:tc>
        <w:tc>
          <w:tcPr>
            <w:tcW w:w="3083" w:type="dxa"/>
            <w:tcBorders>
              <w:top w:val="nil"/>
              <w:left w:val="nil"/>
              <w:bottom w:val="single" w:sz="4" w:space="0" w:color="auto"/>
              <w:right w:val="single" w:sz="4" w:space="0" w:color="auto"/>
            </w:tcBorders>
            <w:shd w:val="clear" w:color="auto" w:fill="auto"/>
            <w:noWrap/>
            <w:vAlign w:val="bottom"/>
            <w:hideMark/>
          </w:tcPr>
          <w:p w14:paraId="71F9B56E" w14:textId="77777777" w:rsidR="00263400" w:rsidRPr="00AB0BBF" w:rsidRDefault="00263400"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2F67C9" w:rsidRPr="00583BBA" w14:paraId="0028BA58"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48BC618" w14:textId="02A0C17B"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NMR tube and cap (</w:t>
            </w:r>
            <w:proofErr w:type="spellStart"/>
            <w:r w:rsidR="002F67C9">
              <w:rPr>
                <w:rFonts w:ascii="Cambria" w:eastAsia="Times New Roman" w:hAnsi="Cambria" w:cs="Times New Roman"/>
                <w:color w:val="3A3A3A"/>
                <w:sz w:val="20"/>
                <w:szCs w:val="20"/>
              </w:rPr>
              <w:t>P</w:t>
            </w:r>
            <w:r>
              <w:rPr>
                <w:rFonts w:ascii="Cambria" w:eastAsia="Times New Roman" w:hAnsi="Cambria" w:cs="Times New Roman"/>
                <w:color w:val="3A3A3A"/>
                <w:sz w:val="20"/>
                <w:szCs w:val="20"/>
              </w:rPr>
              <w:t>arafilm</w:t>
            </w:r>
            <w:proofErr w:type="spellEnd"/>
            <w:r>
              <w:rPr>
                <w:rFonts w:ascii="Cambria" w:eastAsia="Times New Roman" w:hAnsi="Cambria" w:cs="Times New Roman"/>
                <w:color w:val="3A3A3A"/>
                <w:sz w:val="20"/>
                <w:szCs w:val="20"/>
              </w:rPr>
              <w:t xml:space="preserve"> if air-sensitive)</w:t>
            </w:r>
          </w:p>
        </w:tc>
        <w:tc>
          <w:tcPr>
            <w:tcW w:w="3083" w:type="dxa"/>
            <w:tcBorders>
              <w:top w:val="nil"/>
              <w:left w:val="nil"/>
              <w:bottom w:val="single" w:sz="4" w:space="0" w:color="auto"/>
              <w:right w:val="single" w:sz="4" w:space="0" w:color="auto"/>
            </w:tcBorders>
            <w:shd w:val="clear" w:color="auto" w:fill="auto"/>
            <w:noWrap/>
            <w:vAlign w:val="bottom"/>
            <w:hideMark/>
          </w:tcPr>
          <w:p w14:paraId="713B67F9" w14:textId="5389CCDC"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2A95BCF9"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422497F" w14:textId="6C2B31D2"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Analytical </w:t>
            </w:r>
            <w:r w:rsidR="002F67C9">
              <w:rPr>
                <w:rFonts w:ascii="Cambria" w:eastAsia="Times New Roman" w:hAnsi="Cambria" w:cs="Times New Roman"/>
                <w:color w:val="3A3A3A"/>
                <w:sz w:val="20"/>
                <w:szCs w:val="20"/>
              </w:rPr>
              <w:t>b</w:t>
            </w:r>
            <w:r>
              <w:rPr>
                <w:rFonts w:ascii="Cambria" w:eastAsia="Times New Roman" w:hAnsi="Cambria" w:cs="Times New Roman"/>
                <w:color w:val="3A3A3A"/>
                <w:sz w:val="20"/>
                <w:szCs w:val="20"/>
              </w:rPr>
              <w:t>alance</w:t>
            </w:r>
          </w:p>
        </w:tc>
        <w:tc>
          <w:tcPr>
            <w:tcW w:w="3083" w:type="dxa"/>
            <w:tcBorders>
              <w:top w:val="nil"/>
              <w:left w:val="nil"/>
              <w:bottom w:val="single" w:sz="4" w:space="0" w:color="auto"/>
              <w:right w:val="single" w:sz="4" w:space="0" w:color="auto"/>
            </w:tcBorders>
            <w:shd w:val="clear" w:color="auto" w:fill="auto"/>
            <w:noWrap/>
            <w:vAlign w:val="bottom"/>
            <w:hideMark/>
          </w:tcPr>
          <w:p w14:paraId="726A5A9C" w14:textId="10247456"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4C5D5E12" w14:textId="77777777" w:rsidTr="002F67C9">
        <w:trPr>
          <w:trHeight w:val="323"/>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D7F70AD" w14:textId="710BDF9A" w:rsidR="00263400" w:rsidRPr="00AB0BBF" w:rsidRDefault="00263400" w:rsidP="00271A77">
            <w:pPr>
              <w:spacing w:after="0"/>
              <w:rPr>
                <w:rFonts w:ascii="Cambria" w:eastAsia="Times New Roman" w:hAnsi="Cambria" w:cs="Times New Roman"/>
                <w:color w:val="3A3A3A"/>
                <w:sz w:val="20"/>
                <w:szCs w:val="20"/>
              </w:rPr>
            </w:pPr>
            <w:r w:rsidRPr="00F51D9F">
              <w:rPr>
                <w:rFonts w:ascii="Cambria" w:eastAsia="Times New Roman" w:hAnsi="Cambria" w:cs="Times New Roman"/>
                <w:bCs/>
                <w:color w:val="3A3A3A"/>
                <w:sz w:val="20"/>
                <w:szCs w:val="20"/>
              </w:rPr>
              <w:t>1</w:t>
            </w:r>
            <w:r w:rsidR="002F67C9">
              <w:rPr>
                <w:rFonts w:ascii="Cambria" w:eastAsia="Times New Roman" w:hAnsi="Cambria" w:cs="Times New Roman"/>
                <w:bCs/>
                <w:color w:val="3A3A3A"/>
                <w:sz w:val="20"/>
                <w:szCs w:val="20"/>
              </w:rPr>
              <w:t>-</w:t>
            </w:r>
            <w:r w:rsidRPr="00F51D9F">
              <w:rPr>
                <w:rFonts w:ascii="Cambria" w:eastAsia="Times New Roman" w:hAnsi="Cambria" w:cs="Times New Roman"/>
                <w:bCs/>
                <w:color w:val="3A3A3A"/>
                <w:sz w:val="20"/>
                <w:szCs w:val="20"/>
              </w:rPr>
              <w:t>mL and 100</w:t>
            </w:r>
            <w:r w:rsidR="002F67C9">
              <w:rPr>
                <w:rFonts w:ascii="Cambria" w:eastAsia="Times New Roman" w:hAnsi="Cambria" w:cs="Times New Roman"/>
                <w:bCs/>
                <w:color w:val="3A3A3A"/>
                <w:sz w:val="20"/>
                <w:szCs w:val="20"/>
              </w:rPr>
              <w:t>-</w:t>
            </w:r>
            <w:r>
              <w:rPr>
                <w:rFonts w:ascii="Symbol" w:eastAsia="Times New Roman" w:hAnsi="Symbol" w:cs="Times New Roman"/>
                <w:bCs/>
                <w:color w:val="3A3A3A"/>
                <w:sz w:val="20"/>
                <w:szCs w:val="20"/>
              </w:rPr>
              <w:t></w:t>
            </w:r>
            <w:r w:rsidRPr="00F51D9F">
              <w:rPr>
                <w:rFonts w:ascii="Cambria" w:eastAsia="Times New Roman" w:hAnsi="Cambria" w:cs="Times New Roman"/>
                <w:bCs/>
                <w:color w:val="3A3A3A"/>
                <w:sz w:val="20"/>
                <w:szCs w:val="20"/>
              </w:rPr>
              <w:t xml:space="preserve">L </w:t>
            </w:r>
            <w:proofErr w:type="spellStart"/>
            <w:r w:rsidRPr="00F51D9F">
              <w:rPr>
                <w:rFonts w:ascii="Cambria" w:eastAsia="Times New Roman" w:hAnsi="Cambria" w:cs="Times New Roman"/>
                <w:bCs/>
                <w:color w:val="3A3A3A"/>
                <w:sz w:val="20"/>
                <w:szCs w:val="20"/>
              </w:rPr>
              <w:t>pipetman</w:t>
            </w:r>
            <w:proofErr w:type="spellEnd"/>
            <w:r w:rsidRPr="00F51D9F">
              <w:rPr>
                <w:rFonts w:ascii="Cambria" w:eastAsia="Times New Roman" w:hAnsi="Cambria" w:cs="Times New Roman"/>
                <w:bCs/>
                <w:color w:val="3A3A3A"/>
                <w:sz w:val="20"/>
                <w:szCs w:val="20"/>
              </w:rPr>
              <w:t>, with tips</w:t>
            </w:r>
          </w:p>
        </w:tc>
        <w:tc>
          <w:tcPr>
            <w:tcW w:w="3083" w:type="dxa"/>
            <w:tcBorders>
              <w:top w:val="nil"/>
              <w:left w:val="nil"/>
              <w:bottom w:val="single" w:sz="4" w:space="0" w:color="auto"/>
              <w:right w:val="single" w:sz="4" w:space="0" w:color="auto"/>
            </w:tcBorders>
            <w:shd w:val="clear" w:color="auto" w:fill="auto"/>
            <w:noWrap/>
            <w:vAlign w:val="bottom"/>
            <w:hideMark/>
          </w:tcPr>
          <w:p w14:paraId="2D127CFB" w14:textId="570A64FB"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6C775021" w14:textId="77777777" w:rsidTr="002F67C9">
        <w:trPr>
          <w:trHeight w:val="74"/>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4EEAF62" w14:textId="0A0946A7" w:rsidR="00263400" w:rsidRPr="00F51D9F" w:rsidRDefault="00263400" w:rsidP="00681DE9">
            <w:pPr>
              <w:spacing w:after="0"/>
              <w:rPr>
                <w:rFonts w:ascii="Cambria" w:eastAsia="Times New Roman" w:hAnsi="Cambria" w:cs="Times New Roman"/>
                <w:bCs/>
                <w:color w:val="3A3A3A"/>
                <w:sz w:val="20"/>
                <w:szCs w:val="20"/>
              </w:rPr>
            </w:pPr>
            <w:r>
              <w:rPr>
                <w:rFonts w:ascii="Cambria" w:eastAsia="Times New Roman" w:hAnsi="Cambria" w:cs="Times New Roman"/>
                <w:bCs/>
                <w:color w:val="3A3A3A"/>
                <w:sz w:val="20"/>
                <w:szCs w:val="20"/>
              </w:rPr>
              <w:t>Glovebox</w:t>
            </w:r>
          </w:p>
        </w:tc>
        <w:tc>
          <w:tcPr>
            <w:tcW w:w="3083" w:type="dxa"/>
            <w:tcBorders>
              <w:top w:val="nil"/>
              <w:left w:val="nil"/>
              <w:bottom w:val="single" w:sz="4" w:space="0" w:color="auto"/>
              <w:right w:val="single" w:sz="4" w:space="0" w:color="auto"/>
            </w:tcBorders>
            <w:shd w:val="clear" w:color="auto" w:fill="auto"/>
            <w:noWrap/>
            <w:vAlign w:val="bottom"/>
            <w:hideMark/>
          </w:tcPr>
          <w:p w14:paraId="43CB0A15" w14:textId="77777777" w:rsidR="00263400" w:rsidRPr="00AB0BBF" w:rsidRDefault="00263400"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2F67C9" w:rsidRPr="00583BBA" w14:paraId="38C0B36E" w14:textId="77777777" w:rsidTr="002F67C9">
        <w:trPr>
          <w:trHeight w:val="188"/>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849E08C" w14:textId="20E82260" w:rsidR="00263400" w:rsidRPr="00AB0BBF" w:rsidRDefault="00263400"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Fumehood</w:t>
            </w:r>
            <w:proofErr w:type="spellEnd"/>
          </w:p>
        </w:tc>
        <w:tc>
          <w:tcPr>
            <w:tcW w:w="3083" w:type="dxa"/>
            <w:tcBorders>
              <w:top w:val="nil"/>
              <w:left w:val="nil"/>
              <w:bottom w:val="single" w:sz="4" w:space="0" w:color="auto"/>
              <w:right w:val="single" w:sz="4" w:space="0" w:color="auto"/>
            </w:tcBorders>
            <w:shd w:val="clear" w:color="auto" w:fill="auto"/>
            <w:noWrap/>
            <w:vAlign w:val="bottom"/>
            <w:hideMark/>
          </w:tcPr>
          <w:p w14:paraId="05383DB2" w14:textId="76F88B74"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0DA1A8BE" w14:textId="77777777" w:rsidTr="002F67C9">
        <w:trPr>
          <w:trHeight w:val="17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3B04E1D" w14:textId="2E9DCCB6" w:rsidR="00263400" w:rsidRPr="00AB0BBF" w:rsidRDefault="00263400"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NMR Spectrometer</w:t>
            </w:r>
          </w:p>
        </w:tc>
        <w:tc>
          <w:tcPr>
            <w:tcW w:w="3083" w:type="dxa"/>
            <w:tcBorders>
              <w:top w:val="nil"/>
              <w:left w:val="nil"/>
              <w:bottom w:val="single" w:sz="4" w:space="0" w:color="auto"/>
              <w:right w:val="single" w:sz="4" w:space="0" w:color="auto"/>
            </w:tcBorders>
            <w:shd w:val="clear" w:color="auto" w:fill="auto"/>
            <w:noWrap/>
            <w:vAlign w:val="bottom"/>
            <w:hideMark/>
          </w:tcPr>
          <w:p w14:paraId="2DB18F7E" w14:textId="76C3307D"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099BCF99" w14:textId="77777777" w:rsidTr="004B12CE">
        <w:trPr>
          <w:trHeight w:val="74"/>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DD33121" w14:textId="725DA331" w:rsidR="00263400" w:rsidRPr="00156E6D" w:rsidRDefault="00263400" w:rsidP="00681DE9">
            <w:pPr>
              <w:spacing w:after="0"/>
              <w:rPr>
                <w:rFonts w:ascii="Cambria" w:eastAsia="Times New Roman" w:hAnsi="Cambria" w:cs="Times New Roman"/>
                <w:b/>
                <w:color w:val="3A3A3A"/>
                <w:sz w:val="20"/>
                <w:szCs w:val="20"/>
              </w:rPr>
            </w:pPr>
            <w:r w:rsidRPr="00156E6D">
              <w:rPr>
                <w:rFonts w:ascii="Cambria" w:eastAsia="Times New Roman" w:hAnsi="Cambria" w:cs="Times New Roman"/>
                <w:b/>
                <w:color w:val="3A3A3A"/>
                <w:sz w:val="20"/>
                <w:szCs w:val="20"/>
              </w:rPr>
              <w:t>Reagents</w:t>
            </w:r>
          </w:p>
        </w:tc>
        <w:tc>
          <w:tcPr>
            <w:tcW w:w="3083" w:type="dxa"/>
            <w:tcBorders>
              <w:top w:val="nil"/>
              <w:left w:val="nil"/>
              <w:bottom w:val="single" w:sz="4" w:space="0" w:color="auto"/>
              <w:right w:val="single" w:sz="4" w:space="0" w:color="auto"/>
            </w:tcBorders>
            <w:shd w:val="clear" w:color="auto" w:fill="auto"/>
            <w:noWrap/>
            <w:vAlign w:val="bottom"/>
            <w:hideMark/>
          </w:tcPr>
          <w:p w14:paraId="7A1089FD" w14:textId="63D6B656"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294805C9"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3977CCB7" w14:textId="2B68585F" w:rsidR="00263400" w:rsidRPr="00156E6D" w:rsidRDefault="00263400" w:rsidP="00681DE9">
            <w:pPr>
              <w:spacing w:after="0"/>
              <w:rPr>
                <w:rFonts w:ascii="Cambria" w:eastAsia="Times New Roman" w:hAnsi="Cambria" w:cs="Times New Roman"/>
                <w:color w:val="3A3A3A"/>
                <w:sz w:val="20"/>
                <w:szCs w:val="20"/>
              </w:rPr>
            </w:pPr>
            <w:r w:rsidRPr="00156E6D">
              <w:rPr>
                <w:rFonts w:ascii="Cambria" w:eastAsia="Times New Roman" w:hAnsi="Cambria" w:cs="Times New Roman"/>
                <w:color w:val="3A3A3A"/>
                <w:sz w:val="20"/>
                <w:szCs w:val="20"/>
              </w:rPr>
              <w:t>d</w:t>
            </w:r>
            <w:r w:rsidRPr="00156E6D">
              <w:rPr>
                <w:rFonts w:ascii="Cambria" w:eastAsia="Times New Roman" w:hAnsi="Cambria" w:cs="Times New Roman"/>
                <w:color w:val="3A3A3A"/>
                <w:sz w:val="20"/>
                <w:szCs w:val="20"/>
                <w:vertAlign w:val="subscript"/>
              </w:rPr>
              <w:t>3</w:t>
            </w:r>
            <w:r w:rsidRPr="00156E6D">
              <w:rPr>
                <w:rFonts w:ascii="Cambria" w:eastAsia="Times New Roman" w:hAnsi="Cambria" w:cs="Times New Roman"/>
                <w:color w:val="3A3A3A"/>
                <w:sz w:val="20"/>
                <w:szCs w:val="20"/>
              </w:rPr>
              <w:t>-MeCN</w:t>
            </w:r>
          </w:p>
        </w:tc>
        <w:tc>
          <w:tcPr>
            <w:tcW w:w="3083" w:type="dxa"/>
            <w:tcBorders>
              <w:top w:val="nil"/>
              <w:left w:val="nil"/>
              <w:bottom w:val="single" w:sz="4" w:space="0" w:color="auto"/>
              <w:right w:val="single" w:sz="4" w:space="0" w:color="auto"/>
            </w:tcBorders>
            <w:shd w:val="clear" w:color="auto" w:fill="auto"/>
            <w:noWrap/>
            <w:vAlign w:val="bottom"/>
            <w:hideMark/>
          </w:tcPr>
          <w:p w14:paraId="43F561CC" w14:textId="48269A98" w:rsidR="00263400" w:rsidRPr="00AB0BBF" w:rsidRDefault="00263400" w:rsidP="00681DE9">
            <w:pPr>
              <w:spacing w:after="0"/>
              <w:rPr>
                <w:rFonts w:ascii="Cambria" w:eastAsia="Times New Roman" w:hAnsi="Cambria" w:cs="Times New Roman"/>
                <w:color w:val="3A3A3A"/>
                <w:sz w:val="20"/>
                <w:szCs w:val="20"/>
              </w:rPr>
            </w:pPr>
          </w:p>
        </w:tc>
      </w:tr>
      <w:tr w:rsidR="002F67C9" w:rsidRPr="00583BBA" w14:paraId="284A8169"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B12AE0F" w14:textId="5D12EC7B" w:rsidR="00263400" w:rsidRPr="00AB0BBF" w:rsidRDefault="00263400"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MeCN</w:t>
            </w:r>
            <w:proofErr w:type="spellEnd"/>
          </w:p>
        </w:tc>
        <w:tc>
          <w:tcPr>
            <w:tcW w:w="3083" w:type="dxa"/>
            <w:tcBorders>
              <w:top w:val="nil"/>
              <w:left w:val="nil"/>
              <w:bottom w:val="single" w:sz="4" w:space="0" w:color="auto"/>
              <w:right w:val="single" w:sz="4" w:space="0" w:color="auto"/>
            </w:tcBorders>
            <w:shd w:val="clear" w:color="auto" w:fill="auto"/>
            <w:noWrap/>
            <w:vAlign w:val="bottom"/>
            <w:hideMark/>
          </w:tcPr>
          <w:p w14:paraId="26AC5E93" w14:textId="77777777" w:rsidR="00263400" w:rsidRPr="00AB0BBF" w:rsidRDefault="00263400"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2F67C9" w:rsidRPr="00583BBA" w14:paraId="141030B9" w14:textId="77777777" w:rsidTr="002F67C9">
        <w:trPr>
          <w:trHeight w:val="30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4D536F63" w14:textId="0F131E0C" w:rsidR="00263400" w:rsidRPr="00AB0BBF" w:rsidRDefault="00263400"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Tris</w:t>
            </w:r>
            <w:proofErr w:type="spellEnd"/>
            <w:r>
              <w:rPr>
                <w:rFonts w:ascii="Cambria" w:eastAsia="Times New Roman" w:hAnsi="Cambria" w:cs="Times New Roman"/>
                <w:color w:val="3A3A3A"/>
                <w:sz w:val="20"/>
                <w:szCs w:val="20"/>
              </w:rPr>
              <w:t>(</w:t>
            </w:r>
            <w:proofErr w:type="spellStart"/>
            <w:r>
              <w:rPr>
                <w:rFonts w:ascii="Cambria" w:eastAsia="Times New Roman" w:hAnsi="Cambria" w:cs="Times New Roman"/>
                <w:color w:val="3A3A3A"/>
                <w:sz w:val="20"/>
                <w:szCs w:val="20"/>
              </w:rPr>
              <w:t>acetylacetonato</w:t>
            </w:r>
            <w:proofErr w:type="spellEnd"/>
            <w:r>
              <w:rPr>
                <w:rFonts w:ascii="Cambria" w:eastAsia="Times New Roman" w:hAnsi="Cambria" w:cs="Times New Roman"/>
                <w:color w:val="3A3A3A"/>
                <w:sz w:val="20"/>
                <w:szCs w:val="20"/>
              </w:rPr>
              <w:t xml:space="preserve">)iron(III) </w:t>
            </w:r>
          </w:p>
        </w:tc>
        <w:tc>
          <w:tcPr>
            <w:tcW w:w="3083" w:type="dxa"/>
            <w:tcBorders>
              <w:top w:val="nil"/>
              <w:left w:val="nil"/>
              <w:bottom w:val="single" w:sz="4" w:space="0" w:color="auto"/>
              <w:right w:val="single" w:sz="4" w:space="0" w:color="auto"/>
            </w:tcBorders>
            <w:shd w:val="clear" w:color="auto" w:fill="auto"/>
            <w:noWrap/>
            <w:vAlign w:val="bottom"/>
            <w:hideMark/>
          </w:tcPr>
          <w:p w14:paraId="14E5056E" w14:textId="6F8E1379" w:rsidR="00263400" w:rsidRPr="00AB0BBF" w:rsidRDefault="00263400" w:rsidP="00156E6D">
            <w:pPr>
              <w:spacing w:after="0"/>
              <w:rPr>
                <w:rFonts w:ascii="Cambria" w:eastAsia="Times New Roman" w:hAnsi="Cambria" w:cs="Times New Roman"/>
                <w:color w:val="3A3A3A"/>
                <w:sz w:val="20"/>
                <w:szCs w:val="20"/>
              </w:rPr>
            </w:pPr>
          </w:p>
        </w:tc>
      </w:tr>
    </w:tbl>
    <w:p w14:paraId="2DF36593" w14:textId="77777777" w:rsidR="008C2A2D" w:rsidRDefault="008C2A2D"/>
    <w:p w14:paraId="42A85F28" w14:textId="77777777" w:rsidR="008C2A2D" w:rsidRDefault="008C2A2D"/>
    <w:p w14:paraId="3859E543" w14:textId="77777777" w:rsidR="004A0A08" w:rsidRPr="004A0A08" w:rsidRDefault="008C2A2D" w:rsidP="004A0A08">
      <w:pPr>
        <w:spacing w:after="0"/>
        <w:ind w:left="720" w:hanging="720"/>
        <w:rPr>
          <w:rFonts w:ascii="Cambria" w:hAnsi="Cambria"/>
          <w:noProof/>
        </w:rPr>
      </w:pPr>
      <w:r>
        <w:fldChar w:fldCharType="begin"/>
      </w:r>
      <w:r>
        <w:instrText xml:space="preserve"> ADDIN EN.REFLIST </w:instrText>
      </w:r>
      <w:r>
        <w:fldChar w:fldCharType="separate"/>
      </w:r>
      <w:bookmarkStart w:id="77" w:name="_ENREF_1"/>
      <w:r w:rsidR="004A0A08" w:rsidRPr="004A0A08">
        <w:rPr>
          <w:rFonts w:ascii="Cambria" w:hAnsi="Cambria"/>
          <w:noProof/>
        </w:rPr>
        <w:t>1.</w:t>
      </w:r>
      <w:r w:rsidR="004A0A08" w:rsidRPr="004A0A08">
        <w:rPr>
          <w:rFonts w:ascii="Cambria" w:hAnsi="Cambria"/>
          <w:noProof/>
        </w:rPr>
        <w:tab/>
        <w:t xml:space="preserve">Miessler, G. L.; Fischer, P. J.; Tarr, D. A., </w:t>
      </w:r>
      <w:r w:rsidR="004A0A08" w:rsidRPr="004B12CE">
        <w:rPr>
          <w:rFonts w:ascii="Cambria" w:hAnsi="Cambria"/>
          <w:i/>
          <w:noProof/>
        </w:rPr>
        <w:t>Inorganic Chemistry</w:t>
      </w:r>
      <w:r w:rsidR="004A0A08" w:rsidRPr="004A0A08">
        <w:rPr>
          <w:rFonts w:ascii="Cambria" w:hAnsi="Cambria"/>
          <w:noProof/>
        </w:rPr>
        <w:t>. 5 ed.; Pearson: 2014.</w:t>
      </w:r>
      <w:bookmarkEnd w:id="77"/>
    </w:p>
    <w:p w14:paraId="4BFCE442" w14:textId="77777777" w:rsidR="004A0A08" w:rsidRPr="004A0A08" w:rsidRDefault="004A0A08" w:rsidP="004A0A08">
      <w:pPr>
        <w:spacing w:after="0"/>
        <w:ind w:left="720" w:hanging="720"/>
        <w:rPr>
          <w:rFonts w:ascii="Cambria" w:hAnsi="Cambria"/>
          <w:noProof/>
        </w:rPr>
      </w:pPr>
      <w:bookmarkStart w:id="78" w:name="_ENREF_2"/>
      <w:r w:rsidRPr="004A0A08">
        <w:rPr>
          <w:rFonts w:ascii="Cambria" w:hAnsi="Cambria"/>
          <w:noProof/>
        </w:rPr>
        <w:t>2.</w:t>
      </w:r>
      <w:r w:rsidRPr="004A0A08">
        <w:rPr>
          <w:rFonts w:ascii="Cambria" w:hAnsi="Cambria"/>
          <w:noProof/>
        </w:rPr>
        <w:tab/>
        <w:t xml:space="preserve">Drago, R. S., </w:t>
      </w:r>
      <w:r w:rsidRPr="004B12CE">
        <w:rPr>
          <w:rFonts w:ascii="Cambria" w:hAnsi="Cambria"/>
          <w:i/>
          <w:noProof/>
        </w:rPr>
        <w:t>Physical Methods for Chemists</w:t>
      </w:r>
      <w:r w:rsidRPr="004A0A08">
        <w:rPr>
          <w:rFonts w:ascii="Cambria" w:hAnsi="Cambria"/>
          <w:noProof/>
        </w:rPr>
        <w:t>. 2 ed.; Saunders College Publishing: 1992.</w:t>
      </w:r>
      <w:bookmarkEnd w:id="78"/>
    </w:p>
    <w:p w14:paraId="6B75690A" w14:textId="337C1A8C" w:rsidR="003B7395" w:rsidRDefault="004A0A08" w:rsidP="003B7395">
      <w:pPr>
        <w:spacing w:after="0"/>
        <w:ind w:left="720" w:hanging="720"/>
        <w:rPr>
          <w:rFonts w:ascii="Cambria" w:hAnsi="Cambria"/>
          <w:noProof/>
        </w:rPr>
      </w:pPr>
      <w:bookmarkStart w:id="79" w:name="_ENREF_3"/>
      <w:r w:rsidRPr="004A0A08">
        <w:rPr>
          <w:rFonts w:ascii="Cambria" w:hAnsi="Cambria"/>
          <w:noProof/>
        </w:rPr>
        <w:t>3.</w:t>
      </w:r>
      <w:r w:rsidRPr="004A0A08">
        <w:rPr>
          <w:rFonts w:ascii="Cambria" w:hAnsi="Cambria"/>
          <w:noProof/>
        </w:rPr>
        <w:tab/>
        <w:t xml:space="preserve">Girolami, G. S.; Rauchfuss, T. B.; Angelici, R. J., </w:t>
      </w:r>
      <w:r w:rsidRPr="004A0A08">
        <w:rPr>
          <w:rFonts w:ascii="Cambria" w:hAnsi="Cambria"/>
          <w:i/>
          <w:noProof/>
        </w:rPr>
        <w:t>Synthesis and Technique in Inorganic Chemistry: A Laboratory Manual</w:t>
      </w:r>
      <w:r w:rsidRPr="004A0A08">
        <w:rPr>
          <w:rFonts w:ascii="Cambria" w:hAnsi="Cambria"/>
          <w:noProof/>
        </w:rPr>
        <w:t>. 3 ed.; University Science Books: Sausalito, CA, 1999</w:t>
      </w:r>
      <w:bookmarkEnd w:id="79"/>
      <w:r w:rsidR="003B7395">
        <w:rPr>
          <w:rFonts w:ascii="Cambria" w:hAnsi="Cambria"/>
          <w:noProof/>
        </w:rPr>
        <w:t>.</w:t>
      </w:r>
    </w:p>
    <w:p w14:paraId="47877ABA" w14:textId="12AD59CD" w:rsidR="003B7395" w:rsidRPr="003B7395" w:rsidRDefault="003B7395" w:rsidP="003B7395">
      <w:pPr>
        <w:rPr>
          <w:rFonts w:ascii="Cambria" w:hAnsi="Cambria"/>
          <w:i/>
          <w:noProof/>
        </w:rPr>
      </w:pPr>
      <w:r>
        <w:rPr>
          <w:rFonts w:ascii="Cambria" w:hAnsi="Cambria"/>
          <w:noProof/>
        </w:rPr>
        <w:t xml:space="preserve"> </w:t>
      </w:r>
    </w:p>
    <w:p w14:paraId="7FBC012E" w14:textId="4DE6BF02" w:rsidR="004A0A08" w:rsidRDefault="004A0A08" w:rsidP="004A0A08">
      <w:pPr>
        <w:rPr>
          <w:rFonts w:ascii="Cambria" w:hAnsi="Cambria"/>
          <w:noProof/>
        </w:rPr>
      </w:pPr>
    </w:p>
    <w:p w14:paraId="0741333C" w14:textId="50484641" w:rsidR="00583BBA" w:rsidRDefault="008C2A2D">
      <w:r>
        <w:fldChar w:fldCharType="end"/>
      </w:r>
    </w:p>
    <w:sectPr w:rsidR="00583BBA" w:rsidSect="000331A6">
      <w:footerReference w:type="default" r:id="rId9"/>
      <w:footnotePr>
        <w:pos w:val="beneathText"/>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Andrew" w:date="2017-01-12T18:06:00Z" w:initials="A">
    <w:p w14:paraId="70FB55A8" w14:textId="0CD454D3" w:rsidR="00B841BA" w:rsidRDefault="00B841BA">
      <w:pPr>
        <w:pStyle w:val="CommentText"/>
      </w:pPr>
      <w:r>
        <w:rPr>
          <w:rStyle w:val="CommentReference"/>
        </w:rPr>
        <w:annotationRef/>
      </w:r>
      <w:r>
        <w:t>Would it make more sense for this to be in SI units?</w:t>
      </w:r>
    </w:p>
  </w:comment>
  <w:comment w:id="44" w:author="Andrew" w:date="2017-01-12T18:43:00Z" w:initials="A">
    <w:p w14:paraId="5536DA93" w14:textId="2304935B" w:rsidR="00A30395" w:rsidRDefault="00A30395">
      <w:pPr>
        <w:pStyle w:val="CommentText"/>
      </w:pPr>
      <w:r>
        <w:rPr>
          <w:rStyle w:val="CommentReference"/>
        </w:rPr>
        <w:annotationRef/>
      </w:r>
      <w:r>
        <w:t xml:space="preserve">Should be its own reference, </w:t>
      </w:r>
      <w:r w:rsidRPr="00A30395">
        <w:t>http://pubs.acs.org/doi/abs/10.1021/ed085p532</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FB55A8" w15:done="0"/>
  <w15:commentEx w15:paraId="5536DA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C0549" w14:textId="77777777" w:rsidR="00CD6E62" w:rsidRDefault="00CD6E62" w:rsidP="00103BE9">
      <w:pPr>
        <w:spacing w:after="0"/>
      </w:pPr>
      <w:r>
        <w:separator/>
      </w:r>
    </w:p>
  </w:endnote>
  <w:endnote w:type="continuationSeparator" w:id="0">
    <w:p w14:paraId="63AF8268" w14:textId="77777777" w:rsidR="00CD6E62" w:rsidRDefault="00CD6E62" w:rsidP="00103B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CC69" w14:textId="7CD06BA5" w:rsidR="00081559" w:rsidRDefault="00081559" w:rsidP="00103BE9">
    <w:pPr>
      <w:pStyle w:val="Footer"/>
      <w:jc w:val="center"/>
    </w:pPr>
    <w:r>
      <w:t>-</w:t>
    </w:r>
    <w:r>
      <w:fldChar w:fldCharType="begin"/>
    </w:r>
    <w:r>
      <w:instrText xml:space="preserve"> PAGE   \* MERGEFORMAT </w:instrText>
    </w:r>
    <w:r>
      <w:fldChar w:fldCharType="separate"/>
    </w:r>
    <w:r w:rsidR="00A30395">
      <w:rPr>
        <w:noProof/>
      </w:rPr>
      <w:t>8</w:t>
    </w:r>
    <w:r>
      <w:rPr>
        <w:noProof/>
      </w:rPr>
      <w:fldChar w:fldCharType="end"/>
    </w:r>
    <w:r>
      <w:rPr>
        <w:noProo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FE3BD" w14:textId="77777777" w:rsidR="00CD6E62" w:rsidRDefault="00CD6E62" w:rsidP="00103BE9">
      <w:pPr>
        <w:spacing w:after="0"/>
      </w:pPr>
      <w:r>
        <w:separator/>
      </w:r>
    </w:p>
  </w:footnote>
  <w:footnote w:type="continuationSeparator" w:id="0">
    <w:p w14:paraId="4FFD7963" w14:textId="77777777" w:rsidR="00CD6E62" w:rsidRDefault="00CD6E62" w:rsidP="00103BE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A1725"/>
    <w:multiLevelType w:val="multilevel"/>
    <w:tmpl w:val="5EA2EE2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ACS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tpdrfzw4tafeoedvt0pf29rzzzx5asd9vap&quot;&gt;car_master&lt;record-ids&gt;&lt;item&gt;2850&lt;/item&gt;&lt;item&gt;2851&lt;/item&gt;&lt;item&gt;2852&lt;/item&gt;&lt;/record-ids&gt;&lt;/item&gt;&lt;/Libraries&gt;"/>
  </w:docVars>
  <w:rsids>
    <w:rsidRoot w:val="000331A6"/>
    <w:rsid w:val="00002A0A"/>
    <w:rsid w:val="00012106"/>
    <w:rsid w:val="00014CA6"/>
    <w:rsid w:val="000162F2"/>
    <w:rsid w:val="00016D83"/>
    <w:rsid w:val="000331A6"/>
    <w:rsid w:val="0003697F"/>
    <w:rsid w:val="00040633"/>
    <w:rsid w:val="000465AB"/>
    <w:rsid w:val="000512AE"/>
    <w:rsid w:val="000550AD"/>
    <w:rsid w:val="000644CE"/>
    <w:rsid w:val="00074D31"/>
    <w:rsid w:val="00076C65"/>
    <w:rsid w:val="00081559"/>
    <w:rsid w:val="000920FB"/>
    <w:rsid w:val="000A2F76"/>
    <w:rsid w:val="000B1046"/>
    <w:rsid w:val="000B6A03"/>
    <w:rsid w:val="000E1764"/>
    <w:rsid w:val="00102FEA"/>
    <w:rsid w:val="00103BE9"/>
    <w:rsid w:val="00105021"/>
    <w:rsid w:val="00115A0F"/>
    <w:rsid w:val="00115C46"/>
    <w:rsid w:val="00120EE8"/>
    <w:rsid w:val="00124BF9"/>
    <w:rsid w:val="00131AE8"/>
    <w:rsid w:val="00136F77"/>
    <w:rsid w:val="00156E6D"/>
    <w:rsid w:val="001579F0"/>
    <w:rsid w:val="00181B97"/>
    <w:rsid w:val="001828CA"/>
    <w:rsid w:val="00182CC8"/>
    <w:rsid w:val="00184B48"/>
    <w:rsid w:val="001A47A9"/>
    <w:rsid w:val="001A4CFB"/>
    <w:rsid w:val="001B4F24"/>
    <w:rsid w:val="001C03A2"/>
    <w:rsid w:val="001C2554"/>
    <w:rsid w:val="001E05F7"/>
    <w:rsid w:val="001E1BAE"/>
    <w:rsid w:val="001E64FA"/>
    <w:rsid w:val="001E6768"/>
    <w:rsid w:val="001F067B"/>
    <w:rsid w:val="002005C9"/>
    <w:rsid w:val="0021318D"/>
    <w:rsid w:val="00240BBA"/>
    <w:rsid w:val="00253370"/>
    <w:rsid w:val="00255688"/>
    <w:rsid w:val="00263400"/>
    <w:rsid w:val="00271A77"/>
    <w:rsid w:val="00281371"/>
    <w:rsid w:val="002B6320"/>
    <w:rsid w:val="002E7155"/>
    <w:rsid w:val="002F002E"/>
    <w:rsid w:val="002F67C9"/>
    <w:rsid w:val="0032412D"/>
    <w:rsid w:val="0034677F"/>
    <w:rsid w:val="003467BE"/>
    <w:rsid w:val="003536C7"/>
    <w:rsid w:val="003722EC"/>
    <w:rsid w:val="00377ADE"/>
    <w:rsid w:val="00382EDC"/>
    <w:rsid w:val="00392018"/>
    <w:rsid w:val="003B078C"/>
    <w:rsid w:val="003B7395"/>
    <w:rsid w:val="003C027B"/>
    <w:rsid w:val="003E02E7"/>
    <w:rsid w:val="003F3812"/>
    <w:rsid w:val="00401165"/>
    <w:rsid w:val="004221BF"/>
    <w:rsid w:val="00443363"/>
    <w:rsid w:val="00467282"/>
    <w:rsid w:val="004913E1"/>
    <w:rsid w:val="00495788"/>
    <w:rsid w:val="004A0A08"/>
    <w:rsid w:val="004A1058"/>
    <w:rsid w:val="004A1B00"/>
    <w:rsid w:val="004B12CE"/>
    <w:rsid w:val="004E1D42"/>
    <w:rsid w:val="00505650"/>
    <w:rsid w:val="00515BA9"/>
    <w:rsid w:val="00515C98"/>
    <w:rsid w:val="0051701C"/>
    <w:rsid w:val="005246BD"/>
    <w:rsid w:val="005274F0"/>
    <w:rsid w:val="005525A0"/>
    <w:rsid w:val="005546C8"/>
    <w:rsid w:val="0056046C"/>
    <w:rsid w:val="00560984"/>
    <w:rsid w:val="00583BBA"/>
    <w:rsid w:val="00587541"/>
    <w:rsid w:val="00592C01"/>
    <w:rsid w:val="005A4C2C"/>
    <w:rsid w:val="005B1C17"/>
    <w:rsid w:val="005E0BD1"/>
    <w:rsid w:val="00637388"/>
    <w:rsid w:val="006511A3"/>
    <w:rsid w:val="006553A4"/>
    <w:rsid w:val="00677E5E"/>
    <w:rsid w:val="00677FAD"/>
    <w:rsid w:val="00681DE9"/>
    <w:rsid w:val="006908D5"/>
    <w:rsid w:val="006A23B1"/>
    <w:rsid w:val="006A77A1"/>
    <w:rsid w:val="006B073D"/>
    <w:rsid w:val="006C493D"/>
    <w:rsid w:val="006C6540"/>
    <w:rsid w:val="006E76F5"/>
    <w:rsid w:val="006F3713"/>
    <w:rsid w:val="006F5C33"/>
    <w:rsid w:val="00701418"/>
    <w:rsid w:val="00724DE3"/>
    <w:rsid w:val="00725D92"/>
    <w:rsid w:val="00740DB0"/>
    <w:rsid w:val="00747A6E"/>
    <w:rsid w:val="00750056"/>
    <w:rsid w:val="00760C9B"/>
    <w:rsid w:val="007A498B"/>
    <w:rsid w:val="007A6FDA"/>
    <w:rsid w:val="007B67CD"/>
    <w:rsid w:val="007F3E1C"/>
    <w:rsid w:val="008068CE"/>
    <w:rsid w:val="00821F68"/>
    <w:rsid w:val="00833C67"/>
    <w:rsid w:val="00851A39"/>
    <w:rsid w:val="00866466"/>
    <w:rsid w:val="00883EB9"/>
    <w:rsid w:val="008A029F"/>
    <w:rsid w:val="008A391F"/>
    <w:rsid w:val="008A6D9E"/>
    <w:rsid w:val="008B520A"/>
    <w:rsid w:val="008C2A2D"/>
    <w:rsid w:val="008D1AFD"/>
    <w:rsid w:val="008D470E"/>
    <w:rsid w:val="00903A4F"/>
    <w:rsid w:val="00905968"/>
    <w:rsid w:val="00925E0B"/>
    <w:rsid w:val="009311DE"/>
    <w:rsid w:val="00932FB0"/>
    <w:rsid w:val="0093686C"/>
    <w:rsid w:val="00966C8E"/>
    <w:rsid w:val="00971614"/>
    <w:rsid w:val="00973E64"/>
    <w:rsid w:val="009B1A88"/>
    <w:rsid w:val="009C5CD4"/>
    <w:rsid w:val="009D428A"/>
    <w:rsid w:val="009F7472"/>
    <w:rsid w:val="00A05D5F"/>
    <w:rsid w:val="00A067A7"/>
    <w:rsid w:val="00A10E92"/>
    <w:rsid w:val="00A1445D"/>
    <w:rsid w:val="00A14880"/>
    <w:rsid w:val="00A204AF"/>
    <w:rsid w:val="00A24F6E"/>
    <w:rsid w:val="00A267AF"/>
    <w:rsid w:val="00A30395"/>
    <w:rsid w:val="00A30B33"/>
    <w:rsid w:val="00A53229"/>
    <w:rsid w:val="00A56282"/>
    <w:rsid w:val="00A75CA7"/>
    <w:rsid w:val="00A8120A"/>
    <w:rsid w:val="00A85439"/>
    <w:rsid w:val="00AB0BBF"/>
    <w:rsid w:val="00AF510F"/>
    <w:rsid w:val="00B1576E"/>
    <w:rsid w:val="00B3305B"/>
    <w:rsid w:val="00B374CB"/>
    <w:rsid w:val="00B604D7"/>
    <w:rsid w:val="00B841BA"/>
    <w:rsid w:val="00B84DE8"/>
    <w:rsid w:val="00B8795A"/>
    <w:rsid w:val="00B9099D"/>
    <w:rsid w:val="00B92A74"/>
    <w:rsid w:val="00BA055A"/>
    <w:rsid w:val="00BB06E8"/>
    <w:rsid w:val="00BB26C3"/>
    <w:rsid w:val="00BC2457"/>
    <w:rsid w:val="00BC3AA2"/>
    <w:rsid w:val="00BD6C04"/>
    <w:rsid w:val="00BE1343"/>
    <w:rsid w:val="00BE3CF2"/>
    <w:rsid w:val="00BF3D80"/>
    <w:rsid w:val="00C124F6"/>
    <w:rsid w:val="00C12D8F"/>
    <w:rsid w:val="00C141BA"/>
    <w:rsid w:val="00C26F2B"/>
    <w:rsid w:val="00C406C8"/>
    <w:rsid w:val="00C40C54"/>
    <w:rsid w:val="00C62A30"/>
    <w:rsid w:val="00C846DF"/>
    <w:rsid w:val="00CD6E62"/>
    <w:rsid w:val="00CF401A"/>
    <w:rsid w:val="00CF6BE7"/>
    <w:rsid w:val="00D0033C"/>
    <w:rsid w:val="00D1724B"/>
    <w:rsid w:val="00D63956"/>
    <w:rsid w:val="00DA7DCA"/>
    <w:rsid w:val="00DB0B36"/>
    <w:rsid w:val="00DC16E3"/>
    <w:rsid w:val="00DD2B35"/>
    <w:rsid w:val="00DD77AF"/>
    <w:rsid w:val="00DE723C"/>
    <w:rsid w:val="00E05207"/>
    <w:rsid w:val="00E13596"/>
    <w:rsid w:val="00E14EA3"/>
    <w:rsid w:val="00E40CA6"/>
    <w:rsid w:val="00E60E79"/>
    <w:rsid w:val="00E62346"/>
    <w:rsid w:val="00EA3DF8"/>
    <w:rsid w:val="00EC7BE5"/>
    <w:rsid w:val="00ED1BFB"/>
    <w:rsid w:val="00ED26DD"/>
    <w:rsid w:val="00ED7538"/>
    <w:rsid w:val="00EE0DE9"/>
    <w:rsid w:val="00F07C9C"/>
    <w:rsid w:val="00F15636"/>
    <w:rsid w:val="00F218B9"/>
    <w:rsid w:val="00F2489A"/>
    <w:rsid w:val="00F31307"/>
    <w:rsid w:val="00F427F5"/>
    <w:rsid w:val="00F506BA"/>
    <w:rsid w:val="00F51D9F"/>
    <w:rsid w:val="00F55D38"/>
    <w:rsid w:val="00F65C25"/>
    <w:rsid w:val="00F753CC"/>
    <w:rsid w:val="00F75EB2"/>
    <w:rsid w:val="00F8251A"/>
    <w:rsid w:val="00F9093A"/>
    <w:rsid w:val="00F92602"/>
    <w:rsid w:val="00F9465E"/>
    <w:rsid w:val="00FA6F0A"/>
    <w:rsid w:val="00FB1A86"/>
    <w:rsid w:val="00FC1C9F"/>
    <w:rsid w:val="00FC6CFF"/>
    <w:rsid w:val="00FD3E7C"/>
    <w:rsid w:val="00FF74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613410CB-5F4D-4D5D-8293-E3C00A117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401165"/>
    <w:rPr>
      <w:color w:val="808080"/>
    </w:rPr>
  </w:style>
  <w:style w:type="paragraph" w:styleId="ListParagraph">
    <w:name w:val="List Paragraph"/>
    <w:basedOn w:val="Normal"/>
    <w:uiPriority w:val="34"/>
    <w:qFormat/>
    <w:rsid w:val="00C846DF"/>
    <w:pPr>
      <w:ind w:left="720"/>
      <w:contextualSpacing/>
    </w:pPr>
  </w:style>
  <w:style w:type="table" w:styleId="TableGrid">
    <w:name w:val="Table Grid"/>
    <w:basedOn w:val="TableNormal"/>
    <w:uiPriority w:val="59"/>
    <w:rsid w:val="000A2F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3BE9"/>
    <w:pPr>
      <w:tabs>
        <w:tab w:val="center" w:pos="4680"/>
        <w:tab w:val="right" w:pos="9360"/>
      </w:tabs>
      <w:spacing w:after="0"/>
    </w:pPr>
  </w:style>
  <w:style w:type="character" w:customStyle="1" w:styleId="HeaderChar">
    <w:name w:val="Header Char"/>
    <w:basedOn w:val="DefaultParagraphFont"/>
    <w:link w:val="Header"/>
    <w:uiPriority w:val="99"/>
    <w:rsid w:val="00103BE9"/>
  </w:style>
  <w:style w:type="paragraph" w:styleId="Footer">
    <w:name w:val="footer"/>
    <w:basedOn w:val="Normal"/>
    <w:link w:val="FooterChar"/>
    <w:uiPriority w:val="99"/>
    <w:unhideWhenUsed/>
    <w:rsid w:val="00103BE9"/>
    <w:pPr>
      <w:tabs>
        <w:tab w:val="center" w:pos="4680"/>
        <w:tab w:val="right" w:pos="9360"/>
      </w:tabs>
      <w:spacing w:after="0"/>
    </w:pPr>
  </w:style>
  <w:style w:type="character" w:customStyle="1" w:styleId="FooterChar">
    <w:name w:val="Footer Char"/>
    <w:basedOn w:val="DefaultParagraphFont"/>
    <w:link w:val="Footer"/>
    <w:uiPriority w:val="99"/>
    <w:rsid w:val="00103BE9"/>
  </w:style>
  <w:style w:type="character" w:styleId="Hyperlink">
    <w:name w:val="Hyperlink"/>
    <w:basedOn w:val="DefaultParagraphFont"/>
    <w:uiPriority w:val="99"/>
    <w:unhideWhenUsed/>
    <w:rsid w:val="008C2A2D"/>
    <w:rPr>
      <w:color w:val="0000FF" w:themeColor="hyperlink"/>
      <w:u w:val="single"/>
    </w:rPr>
  </w:style>
  <w:style w:type="paragraph" w:styleId="FootnoteText">
    <w:name w:val="footnote text"/>
    <w:basedOn w:val="Normal"/>
    <w:link w:val="FootnoteTextChar"/>
    <w:uiPriority w:val="99"/>
    <w:unhideWhenUsed/>
    <w:rsid w:val="003B7395"/>
    <w:pPr>
      <w:spacing w:after="0"/>
    </w:pPr>
  </w:style>
  <w:style w:type="character" w:customStyle="1" w:styleId="FootnoteTextChar">
    <w:name w:val="Footnote Text Char"/>
    <w:basedOn w:val="DefaultParagraphFont"/>
    <w:link w:val="FootnoteText"/>
    <w:uiPriority w:val="99"/>
    <w:rsid w:val="003B7395"/>
  </w:style>
  <w:style w:type="character" w:styleId="FootnoteReference">
    <w:name w:val="footnote reference"/>
    <w:basedOn w:val="DefaultParagraphFont"/>
    <w:uiPriority w:val="99"/>
    <w:unhideWhenUsed/>
    <w:rsid w:val="003B73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10789519">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1995797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2678</Words>
  <Characters>15268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17911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Andrew</cp:lastModifiedBy>
  <cp:revision>3</cp:revision>
  <cp:lastPrinted>2016-05-13T21:49:00Z</cp:lastPrinted>
  <dcterms:created xsi:type="dcterms:W3CDTF">2017-01-13T02:10:00Z</dcterms:created>
  <dcterms:modified xsi:type="dcterms:W3CDTF">2017-01-13T02:49:00Z</dcterms:modified>
</cp:coreProperties>
</file>